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0F2" w:rsidRDefault="00857AD2">
      <w:pPr>
        <w:spacing w:before="0" w:after="200" w:line="276" w:lineRule="auto"/>
        <w:ind w:firstLine="0"/>
        <w:rPr>
          <w:rFonts w:ascii="Arial" w:hAnsi="Arial"/>
          <w:color w:val="FF0000"/>
          <w:sz w:val="34"/>
          <w:lang w:val="en-US"/>
        </w:rPr>
      </w:pPr>
      <w:r>
        <w:rPr>
          <w:noProof/>
          <w:lang w:eastAsia="el-GR"/>
        </w:rPr>
        <mc:AlternateContent>
          <mc:Choice Requires="wps">
            <w:drawing>
              <wp:anchor distT="0" distB="0" distL="114300" distR="114300" simplePos="0" relativeHeight="251662336" behindDoc="0" locked="0" layoutInCell="1" allowOverlap="1" wp14:anchorId="7AB1899F" wp14:editId="07F99B5E">
                <wp:simplePos x="0" y="0"/>
                <wp:positionH relativeFrom="column">
                  <wp:posOffset>600075</wp:posOffset>
                </wp:positionH>
                <wp:positionV relativeFrom="paragraph">
                  <wp:posOffset>179705</wp:posOffset>
                </wp:positionV>
                <wp:extent cx="3129915" cy="1318260"/>
                <wp:effectExtent l="0" t="323850" r="0" b="1405890"/>
                <wp:wrapSquare wrapText="bothSides"/>
                <wp:docPr id="6" name="Text Box 6"/>
                <wp:cNvGraphicFramePr/>
                <a:graphic xmlns:a="http://schemas.openxmlformats.org/drawingml/2006/main">
                  <a:graphicData uri="http://schemas.microsoft.com/office/word/2010/wordprocessingShape">
                    <wps:wsp>
                      <wps:cNvSpPr txBox="1"/>
                      <wps:spPr>
                        <a:xfrm>
                          <a:off x="0" y="0"/>
                          <a:ext cx="3129915" cy="1318260"/>
                        </a:xfrm>
                        <a:prstGeom prst="rect">
                          <a:avLst/>
                        </a:prstGeom>
                        <a:ln>
                          <a:noFill/>
                        </a:ln>
                        <a:effectLst>
                          <a:glow rad="101600">
                            <a:schemeClr val="accent2">
                              <a:satMod val="175000"/>
                              <a:alpha val="40000"/>
                            </a:schemeClr>
                          </a:glow>
                          <a:reflection blurRad="6350" stA="50000" endA="300" endPos="90000" dir="5400000" sy="-100000" algn="bl" rotWithShape="0"/>
                        </a:effectLst>
                        <a:scene3d>
                          <a:camera prst="isometricOffAxis1Right"/>
                          <a:lightRig rig="contrasting" dir="t">
                            <a:rot lat="0" lon="0" rev="7800000"/>
                          </a:lightRig>
                        </a:scene3d>
                        <a:sp3d>
                          <a:bevelT w="139700" h="139700" prst="convex"/>
                        </a:sp3d>
                      </wps:spPr>
                      <wps:style>
                        <a:lnRef idx="2">
                          <a:schemeClr val="accent5"/>
                        </a:lnRef>
                        <a:fillRef idx="1">
                          <a:schemeClr val="lt1"/>
                        </a:fillRef>
                        <a:effectRef idx="0">
                          <a:schemeClr val="accent5"/>
                        </a:effectRef>
                        <a:fontRef idx="minor">
                          <a:schemeClr val="dk1"/>
                        </a:fontRef>
                      </wps:style>
                      <wps:txbx>
                        <w:txbxContent>
                          <w:p w:rsidR="00D602FC" w:rsidRPr="00D602FC" w:rsidRDefault="00D602FC" w:rsidP="00D602FC">
                            <w:pPr>
                              <w:jc w:val="center"/>
                              <w:rPr>
                                <w:rFonts w:ascii="Arial" w:hAnsi="Arial"/>
                                <w:b/>
                                <w:color w:val="000000" w:themeColor="text1"/>
                                <w:sz w:val="72"/>
                                <w:szCs w:val="72"/>
                                <w:lang w:val="en-US"/>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sidRPr="00D602FC">
                              <w:rPr>
                                <w:rFonts w:ascii="Arial" w:hAnsi="Arial"/>
                                <w:b/>
                                <w:color w:val="000000" w:themeColor="text1"/>
                                <w:sz w:val="72"/>
                                <w:szCs w:val="72"/>
                                <w:lang w:val="en-US"/>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Ecology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47.25pt;margin-top:14.15pt;width:246.45pt;height:103.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" fillcolor="white [3201]" stroked="f" strokeweight="2pt">
                <v:textbox>
                  <w:txbxContent>
                    <w:p w:rsidR="00D602FC" w:rsidRPr="00D602FC" w:rsidRDefault="00D602FC" w:rsidP="00D602FC">
                      <w:pPr>
                        <w:jc w:val="center"/>
                        <w:rPr>
                          <w:rFonts w:ascii="Arial" w:hAnsi="Arial"/>
                          <w:b/>
                          <w:color w:val="000000" w:themeColor="text1"/>
                          <w:sz w:val="72"/>
                          <w:szCs w:val="72"/>
                          <w:lang w:val="en-US"/>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sidRPr="00D602FC">
                        <w:rPr>
                          <w:rFonts w:ascii="Arial" w:hAnsi="Arial"/>
                          <w:b/>
                          <w:color w:val="000000" w:themeColor="text1"/>
                          <w:sz w:val="72"/>
                          <w:szCs w:val="72"/>
                          <w:lang w:val="en-US"/>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Ecology</w:t>
                      </w:r>
                    </w:p>
                  </w:txbxContent>
                </v:textbox>
                <w10:wrap type="square"/>
              </v:shape>
            </w:pict>
          </mc:Fallback>
        </mc:AlternateContent>
      </w:r>
    </w:p>
    <w:p w:rsidR="000920F2" w:rsidRDefault="000920F2">
      <w:pPr>
        <w:spacing w:before="0" w:after="200" w:line="276" w:lineRule="auto"/>
        <w:ind w:firstLine="0"/>
        <w:rPr>
          <w:rFonts w:ascii="Arial" w:hAnsi="Arial"/>
          <w:color w:val="FF0000"/>
          <w:sz w:val="34"/>
          <w:lang w:val="en-US"/>
        </w:rPr>
      </w:pPr>
    </w:p>
    <w:p w:rsidR="00857AD2" w:rsidRDefault="00857AD2">
      <w:pPr>
        <w:spacing w:before="0" w:after="200" w:line="276" w:lineRule="auto"/>
        <w:ind w:firstLine="0"/>
        <w:rPr>
          <w:rFonts w:ascii="Arial" w:hAnsi="Arial"/>
          <w:color w:val="FF0000"/>
          <w:sz w:val="34"/>
          <w:lang w:val="en-US"/>
        </w:rPr>
      </w:pPr>
    </w:p>
    <w:p w:rsidR="00857AD2" w:rsidRDefault="00857AD2">
      <w:pPr>
        <w:spacing w:before="0" w:after="200" w:line="276" w:lineRule="auto"/>
        <w:ind w:firstLine="0"/>
        <w:rPr>
          <w:rFonts w:ascii="Arial" w:hAnsi="Arial"/>
          <w:color w:val="FF0000"/>
          <w:sz w:val="34"/>
          <w:lang w:val="en-US"/>
        </w:rPr>
      </w:pPr>
    </w:p>
    <w:p w:rsidR="00857AD2" w:rsidRDefault="00857AD2">
      <w:pPr>
        <w:spacing w:before="0" w:after="200" w:line="276" w:lineRule="auto"/>
        <w:ind w:firstLine="0"/>
        <w:rPr>
          <w:rFonts w:ascii="Arial" w:hAnsi="Arial"/>
          <w:color w:val="FF0000"/>
          <w:sz w:val="34"/>
          <w:lang w:val="en-US"/>
        </w:rPr>
      </w:pPr>
    </w:p>
    <w:p w:rsidR="00857AD2" w:rsidRDefault="00857AD2">
      <w:pPr>
        <w:spacing w:before="0" w:after="200" w:line="276" w:lineRule="auto"/>
        <w:ind w:firstLine="0"/>
        <w:rPr>
          <w:rFonts w:ascii="Arial" w:hAnsi="Arial"/>
          <w:color w:val="FF0000"/>
          <w:sz w:val="34"/>
          <w:lang w:val="en-US"/>
        </w:rPr>
      </w:pPr>
    </w:p>
    <w:p w:rsidR="00857AD2" w:rsidRDefault="00857AD2">
      <w:pPr>
        <w:spacing w:before="0" w:after="200" w:line="276" w:lineRule="auto"/>
        <w:ind w:firstLine="0"/>
        <w:rPr>
          <w:rFonts w:ascii="Arial" w:hAnsi="Arial"/>
          <w:color w:val="FF0000"/>
          <w:sz w:val="34"/>
          <w:lang w:val="en-US"/>
        </w:rPr>
      </w:pPr>
    </w:p>
    <w:p w:rsidR="00857AD2" w:rsidRDefault="00857AD2">
      <w:pPr>
        <w:spacing w:before="0" w:after="200" w:line="276" w:lineRule="auto"/>
        <w:ind w:firstLine="0"/>
        <w:rPr>
          <w:rFonts w:ascii="Arial" w:hAnsi="Arial"/>
          <w:color w:val="FF0000"/>
          <w:sz w:val="34"/>
          <w:lang w:val="en-US"/>
        </w:rPr>
      </w:pPr>
    </w:p>
    <w:sdt>
      <w:sdtPr>
        <w:rPr>
          <w:rFonts w:ascii="Times New Roman" w:eastAsiaTheme="minorHAnsi" w:hAnsi="Times New Roman" w:cstheme="minorBidi"/>
          <w:b w:val="0"/>
          <w:bCs w:val="0"/>
          <w:color w:val="auto"/>
          <w:sz w:val="22"/>
          <w:szCs w:val="22"/>
          <w:lang w:val="el-GR" w:eastAsia="en-US"/>
        </w:rPr>
        <w:id w:val="1968926034"/>
        <w:docPartObj>
          <w:docPartGallery w:val="Table of Contents"/>
          <w:docPartUnique/>
        </w:docPartObj>
      </w:sdtPr>
      <w:sdtEndPr>
        <w:rPr>
          <w:noProof/>
        </w:rPr>
      </w:sdtEndPr>
      <w:sdtContent>
        <w:p w:rsidR="00857AD2" w:rsidRDefault="00857AD2">
          <w:pPr>
            <w:pStyle w:val="TOCHeading"/>
          </w:pPr>
          <w:r>
            <w:t>Contents</w:t>
          </w:r>
        </w:p>
        <w:p w:rsidR="00857AD2" w:rsidRDefault="00857AD2">
          <w:pPr>
            <w:pStyle w:val="TOC1"/>
            <w:tabs>
              <w:tab w:val="right" w:leader="dot" w:pos="9060"/>
            </w:tabs>
            <w:rPr>
              <w:noProof/>
            </w:rPr>
          </w:pPr>
          <w:r>
            <w:fldChar w:fldCharType="begin"/>
          </w:r>
          <w:r>
            <w:instrText xml:space="preserve"> TOC \o "1-3" \h \z \u </w:instrText>
          </w:r>
          <w:r>
            <w:fldChar w:fldCharType="separate"/>
          </w:r>
          <w:hyperlink w:anchor="_Toc509868611" w:history="1">
            <w:r w:rsidRPr="00CC5013">
              <w:rPr>
                <w:rStyle w:val="Hyperlink"/>
                <w:rFonts w:ascii="Arial" w:hAnsi="Arial"/>
                <w:noProof/>
                <w:lang w:val="en-US"/>
              </w:rPr>
              <w:t>Ecology</w:t>
            </w:r>
            <w:r>
              <w:rPr>
                <w:noProof/>
                <w:webHidden/>
              </w:rPr>
              <w:tab/>
            </w:r>
            <w:r>
              <w:rPr>
                <w:noProof/>
                <w:webHidden/>
              </w:rPr>
              <w:fldChar w:fldCharType="begin"/>
            </w:r>
            <w:r>
              <w:rPr>
                <w:noProof/>
                <w:webHidden/>
              </w:rPr>
              <w:instrText xml:space="preserve"> PAGEREF _Toc509868611 \h </w:instrText>
            </w:r>
            <w:r>
              <w:rPr>
                <w:noProof/>
                <w:webHidden/>
              </w:rPr>
            </w:r>
            <w:r>
              <w:rPr>
                <w:noProof/>
                <w:webHidden/>
              </w:rPr>
              <w:fldChar w:fldCharType="separate"/>
            </w:r>
            <w:r>
              <w:rPr>
                <w:noProof/>
                <w:webHidden/>
              </w:rPr>
              <w:t>2</w:t>
            </w:r>
            <w:r>
              <w:rPr>
                <w:noProof/>
                <w:webHidden/>
              </w:rPr>
              <w:fldChar w:fldCharType="end"/>
            </w:r>
          </w:hyperlink>
        </w:p>
        <w:p w:rsidR="00857AD2" w:rsidRDefault="00D35357">
          <w:pPr>
            <w:pStyle w:val="TOC1"/>
            <w:tabs>
              <w:tab w:val="right" w:leader="dot" w:pos="9060"/>
            </w:tabs>
            <w:rPr>
              <w:noProof/>
            </w:rPr>
          </w:pPr>
          <w:hyperlink w:anchor="_Toc509868612" w:history="1">
            <w:r w:rsidR="00857AD2" w:rsidRPr="00CC5013">
              <w:rPr>
                <w:rStyle w:val="Hyperlink"/>
                <w:rFonts w:ascii="Arial" w:hAnsi="Arial"/>
                <w:noProof/>
                <w:lang w:val="en-US"/>
              </w:rPr>
              <w:t>Habitat</w:t>
            </w:r>
            <w:r w:rsidR="00857AD2">
              <w:rPr>
                <w:noProof/>
                <w:webHidden/>
              </w:rPr>
              <w:tab/>
            </w:r>
            <w:r w:rsidR="00857AD2">
              <w:rPr>
                <w:noProof/>
                <w:webHidden/>
              </w:rPr>
              <w:fldChar w:fldCharType="begin"/>
            </w:r>
            <w:r w:rsidR="00857AD2">
              <w:rPr>
                <w:noProof/>
                <w:webHidden/>
              </w:rPr>
              <w:instrText xml:space="preserve"> PAGEREF _Toc509868612 \h </w:instrText>
            </w:r>
            <w:r w:rsidR="00857AD2">
              <w:rPr>
                <w:noProof/>
                <w:webHidden/>
              </w:rPr>
            </w:r>
            <w:r w:rsidR="00857AD2">
              <w:rPr>
                <w:noProof/>
                <w:webHidden/>
              </w:rPr>
              <w:fldChar w:fldCharType="separate"/>
            </w:r>
            <w:r w:rsidR="00857AD2">
              <w:rPr>
                <w:noProof/>
                <w:webHidden/>
              </w:rPr>
              <w:t>3</w:t>
            </w:r>
            <w:r w:rsidR="00857AD2">
              <w:rPr>
                <w:noProof/>
                <w:webHidden/>
              </w:rPr>
              <w:fldChar w:fldCharType="end"/>
            </w:r>
          </w:hyperlink>
        </w:p>
        <w:p w:rsidR="00857AD2" w:rsidRDefault="00D35357">
          <w:pPr>
            <w:pStyle w:val="TOC2"/>
            <w:tabs>
              <w:tab w:val="right" w:leader="dot" w:pos="9060"/>
            </w:tabs>
            <w:rPr>
              <w:noProof/>
            </w:rPr>
          </w:pPr>
          <w:hyperlink w:anchor="_Toc509868613" w:history="1">
            <w:r w:rsidR="00857AD2" w:rsidRPr="00CC5013">
              <w:rPr>
                <w:rStyle w:val="Hyperlink"/>
                <w:noProof/>
                <w:lang w:val="en-US"/>
              </w:rPr>
              <w:t>Heading 2</w:t>
            </w:r>
            <w:r w:rsidR="00857AD2">
              <w:rPr>
                <w:noProof/>
                <w:webHidden/>
              </w:rPr>
              <w:tab/>
            </w:r>
            <w:r w:rsidR="00857AD2">
              <w:rPr>
                <w:noProof/>
                <w:webHidden/>
              </w:rPr>
              <w:fldChar w:fldCharType="begin"/>
            </w:r>
            <w:r w:rsidR="00857AD2">
              <w:rPr>
                <w:noProof/>
                <w:webHidden/>
              </w:rPr>
              <w:instrText xml:space="preserve"> PAGEREF _Toc509868613 \h </w:instrText>
            </w:r>
            <w:r w:rsidR="00857AD2">
              <w:rPr>
                <w:noProof/>
                <w:webHidden/>
              </w:rPr>
            </w:r>
            <w:r w:rsidR="00857AD2">
              <w:rPr>
                <w:noProof/>
                <w:webHidden/>
              </w:rPr>
              <w:fldChar w:fldCharType="separate"/>
            </w:r>
            <w:r w:rsidR="00857AD2">
              <w:rPr>
                <w:noProof/>
                <w:webHidden/>
              </w:rPr>
              <w:t>3</w:t>
            </w:r>
            <w:r w:rsidR="00857AD2">
              <w:rPr>
                <w:noProof/>
                <w:webHidden/>
              </w:rPr>
              <w:fldChar w:fldCharType="end"/>
            </w:r>
          </w:hyperlink>
        </w:p>
        <w:p w:rsidR="00857AD2" w:rsidRDefault="00D35357">
          <w:pPr>
            <w:pStyle w:val="TOC1"/>
            <w:tabs>
              <w:tab w:val="right" w:leader="dot" w:pos="9060"/>
            </w:tabs>
            <w:rPr>
              <w:noProof/>
            </w:rPr>
          </w:pPr>
          <w:hyperlink w:anchor="_Toc509868614" w:history="1">
            <w:r w:rsidR="00857AD2" w:rsidRPr="00CC5013">
              <w:rPr>
                <w:rStyle w:val="Hyperlink"/>
                <w:rFonts w:ascii="Arial" w:hAnsi="Arial"/>
                <w:noProof/>
                <w:lang w:val="en-US"/>
              </w:rPr>
              <w:t>Niche Definitions</w:t>
            </w:r>
            <w:r w:rsidR="00857AD2">
              <w:rPr>
                <w:noProof/>
                <w:webHidden/>
              </w:rPr>
              <w:tab/>
            </w:r>
            <w:r w:rsidR="00857AD2">
              <w:rPr>
                <w:noProof/>
                <w:webHidden/>
              </w:rPr>
              <w:fldChar w:fldCharType="begin"/>
            </w:r>
            <w:r w:rsidR="00857AD2">
              <w:rPr>
                <w:noProof/>
                <w:webHidden/>
              </w:rPr>
              <w:instrText xml:space="preserve"> PAGEREF _Toc509868614 \h </w:instrText>
            </w:r>
            <w:r w:rsidR="00857AD2">
              <w:rPr>
                <w:noProof/>
                <w:webHidden/>
              </w:rPr>
            </w:r>
            <w:r w:rsidR="00857AD2">
              <w:rPr>
                <w:noProof/>
                <w:webHidden/>
              </w:rPr>
              <w:fldChar w:fldCharType="separate"/>
            </w:r>
            <w:r w:rsidR="00857AD2">
              <w:rPr>
                <w:noProof/>
                <w:webHidden/>
              </w:rPr>
              <w:t>4</w:t>
            </w:r>
            <w:r w:rsidR="00857AD2">
              <w:rPr>
                <w:noProof/>
                <w:webHidden/>
              </w:rPr>
              <w:fldChar w:fldCharType="end"/>
            </w:r>
          </w:hyperlink>
        </w:p>
        <w:p w:rsidR="00857AD2" w:rsidRDefault="00D35357">
          <w:pPr>
            <w:pStyle w:val="TOC2"/>
            <w:tabs>
              <w:tab w:val="right" w:leader="dot" w:pos="9060"/>
            </w:tabs>
            <w:rPr>
              <w:noProof/>
            </w:rPr>
          </w:pPr>
          <w:hyperlink w:anchor="_Toc509868615" w:history="1">
            <w:r w:rsidR="00857AD2" w:rsidRPr="00CC5013">
              <w:rPr>
                <w:rStyle w:val="Hyperlink"/>
                <w:noProof/>
                <w:lang w:val="en-US"/>
              </w:rPr>
              <w:t>Heading 2</w:t>
            </w:r>
            <w:r w:rsidR="00857AD2">
              <w:rPr>
                <w:noProof/>
                <w:webHidden/>
              </w:rPr>
              <w:tab/>
            </w:r>
            <w:r w:rsidR="00857AD2">
              <w:rPr>
                <w:noProof/>
                <w:webHidden/>
              </w:rPr>
              <w:fldChar w:fldCharType="begin"/>
            </w:r>
            <w:r w:rsidR="00857AD2">
              <w:rPr>
                <w:noProof/>
                <w:webHidden/>
              </w:rPr>
              <w:instrText xml:space="preserve"> PAGEREF _Toc509868615 \h </w:instrText>
            </w:r>
            <w:r w:rsidR="00857AD2">
              <w:rPr>
                <w:noProof/>
                <w:webHidden/>
              </w:rPr>
            </w:r>
            <w:r w:rsidR="00857AD2">
              <w:rPr>
                <w:noProof/>
                <w:webHidden/>
              </w:rPr>
              <w:fldChar w:fldCharType="separate"/>
            </w:r>
            <w:r w:rsidR="00857AD2">
              <w:rPr>
                <w:noProof/>
                <w:webHidden/>
              </w:rPr>
              <w:t>4</w:t>
            </w:r>
            <w:r w:rsidR="00857AD2">
              <w:rPr>
                <w:noProof/>
                <w:webHidden/>
              </w:rPr>
              <w:fldChar w:fldCharType="end"/>
            </w:r>
          </w:hyperlink>
        </w:p>
        <w:p w:rsidR="00857AD2" w:rsidRDefault="00D35357">
          <w:pPr>
            <w:pStyle w:val="TOC1"/>
            <w:tabs>
              <w:tab w:val="right" w:leader="dot" w:pos="9060"/>
            </w:tabs>
            <w:rPr>
              <w:noProof/>
            </w:rPr>
          </w:pPr>
          <w:hyperlink w:anchor="_Toc509868616" w:history="1">
            <w:r w:rsidR="00857AD2" w:rsidRPr="00CC5013">
              <w:rPr>
                <w:rStyle w:val="Hyperlink"/>
                <w:rFonts w:ascii="Arial" w:hAnsi="Arial"/>
                <w:noProof/>
                <w:lang w:val="en-US"/>
              </w:rPr>
              <w:t>Biosphere</w:t>
            </w:r>
            <w:r w:rsidR="00857AD2">
              <w:rPr>
                <w:noProof/>
                <w:webHidden/>
              </w:rPr>
              <w:tab/>
            </w:r>
            <w:r w:rsidR="00857AD2">
              <w:rPr>
                <w:noProof/>
                <w:webHidden/>
              </w:rPr>
              <w:fldChar w:fldCharType="begin"/>
            </w:r>
            <w:r w:rsidR="00857AD2">
              <w:rPr>
                <w:noProof/>
                <w:webHidden/>
              </w:rPr>
              <w:instrText xml:space="preserve"> PAGEREF _Toc509868616 \h </w:instrText>
            </w:r>
            <w:r w:rsidR="00857AD2">
              <w:rPr>
                <w:noProof/>
                <w:webHidden/>
              </w:rPr>
            </w:r>
            <w:r w:rsidR="00857AD2">
              <w:rPr>
                <w:noProof/>
                <w:webHidden/>
              </w:rPr>
              <w:fldChar w:fldCharType="separate"/>
            </w:r>
            <w:r w:rsidR="00857AD2">
              <w:rPr>
                <w:noProof/>
                <w:webHidden/>
              </w:rPr>
              <w:t>5</w:t>
            </w:r>
            <w:r w:rsidR="00857AD2">
              <w:rPr>
                <w:noProof/>
                <w:webHidden/>
              </w:rPr>
              <w:fldChar w:fldCharType="end"/>
            </w:r>
          </w:hyperlink>
        </w:p>
        <w:p w:rsidR="00857AD2" w:rsidRDefault="00D35357">
          <w:pPr>
            <w:pStyle w:val="TOC2"/>
            <w:tabs>
              <w:tab w:val="right" w:leader="dot" w:pos="9060"/>
            </w:tabs>
            <w:rPr>
              <w:noProof/>
            </w:rPr>
          </w:pPr>
          <w:hyperlink w:anchor="_Toc509868617" w:history="1">
            <w:r w:rsidR="00857AD2" w:rsidRPr="00CC5013">
              <w:rPr>
                <w:rStyle w:val="Hyperlink"/>
                <w:noProof/>
                <w:lang w:val="en-US"/>
              </w:rPr>
              <w:t>Heading 2</w:t>
            </w:r>
            <w:r w:rsidR="00857AD2">
              <w:rPr>
                <w:noProof/>
                <w:webHidden/>
              </w:rPr>
              <w:tab/>
            </w:r>
            <w:r w:rsidR="00857AD2">
              <w:rPr>
                <w:noProof/>
                <w:webHidden/>
              </w:rPr>
              <w:fldChar w:fldCharType="begin"/>
            </w:r>
            <w:r w:rsidR="00857AD2">
              <w:rPr>
                <w:noProof/>
                <w:webHidden/>
              </w:rPr>
              <w:instrText xml:space="preserve"> PAGEREF _Toc509868617 \h </w:instrText>
            </w:r>
            <w:r w:rsidR="00857AD2">
              <w:rPr>
                <w:noProof/>
                <w:webHidden/>
              </w:rPr>
            </w:r>
            <w:r w:rsidR="00857AD2">
              <w:rPr>
                <w:noProof/>
                <w:webHidden/>
              </w:rPr>
              <w:fldChar w:fldCharType="separate"/>
            </w:r>
            <w:r w:rsidR="00857AD2">
              <w:rPr>
                <w:noProof/>
                <w:webHidden/>
              </w:rPr>
              <w:t>5</w:t>
            </w:r>
            <w:r w:rsidR="00857AD2">
              <w:rPr>
                <w:noProof/>
                <w:webHidden/>
              </w:rPr>
              <w:fldChar w:fldCharType="end"/>
            </w:r>
          </w:hyperlink>
        </w:p>
        <w:p w:rsidR="00857AD2" w:rsidRPr="00857AD2" w:rsidRDefault="00D35357">
          <w:pPr>
            <w:pStyle w:val="TOC1"/>
            <w:tabs>
              <w:tab w:val="right" w:leader="dot" w:pos="9060"/>
            </w:tabs>
            <w:rPr>
              <w:noProof/>
              <w:lang w:val="en-US"/>
            </w:rPr>
          </w:pPr>
          <w:hyperlink w:anchor="_Toc509868618" w:history="1">
            <w:r w:rsidR="00857AD2" w:rsidRPr="00CC5013">
              <w:rPr>
                <w:rStyle w:val="Hyperlink"/>
                <w:noProof/>
              </w:rPr>
              <w:t>Η οικογένεια μου</w:t>
            </w:r>
            <w:r w:rsidR="00857AD2">
              <w:rPr>
                <w:noProof/>
                <w:webHidden/>
              </w:rPr>
              <w:tab/>
            </w:r>
            <w:r w:rsidR="00857AD2">
              <w:rPr>
                <w:noProof/>
                <w:webHidden/>
              </w:rPr>
              <w:fldChar w:fldCharType="begin"/>
            </w:r>
            <w:r w:rsidR="00857AD2">
              <w:rPr>
                <w:noProof/>
                <w:webHidden/>
              </w:rPr>
              <w:instrText xml:space="preserve"> PAGEREF _Toc509868618 \h </w:instrText>
            </w:r>
            <w:r w:rsidR="00857AD2">
              <w:rPr>
                <w:noProof/>
                <w:webHidden/>
              </w:rPr>
            </w:r>
            <w:r w:rsidR="00857AD2">
              <w:rPr>
                <w:noProof/>
                <w:webHidden/>
              </w:rPr>
              <w:fldChar w:fldCharType="separate"/>
            </w:r>
            <w:r w:rsidR="00857AD2">
              <w:rPr>
                <w:noProof/>
                <w:webHidden/>
              </w:rPr>
              <w:t>7</w:t>
            </w:r>
            <w:r w:rsidR="00857AD2">
              <w:rPr>
                <w:noProof/>
                <w:webHidden/>
              </w:rPr>
              <w:fldChar w:fldCharType="end"/>
            </w:r>
          </w:hyperlink>
        </w:p>
        <w:p w:rsidR="00857AD2" w:rsidRDefault="00857AD2">
          <w:r>
            <w:rPr>
              <w:b/>
              <w:bCs/>
              <w:noProof/>
            </w:rPr>
            <w:fldChar w:fldCharType="end"/>
          </w:r>
        </w:p>
      </w:sdtContent>
    </w:sdt>
    <w:p w:rsidR="00E809E9" w:rsidRDefault="00E809E9">
      <w:pPr>
        <w:spacing w:before="0" w:after="200" w:line="276" w:lineRule="auto"/>
        <w:ind w:firstLine="0"/>
        <w:rPr>
          <w:rFonts w:ascii="Arial" w:eastAsiaTheme="majorEastAsia" w:hAnsi="Arial" w:cstheme="majorBidi"/>
          <w:b/>
          <w:bCs/>
          <w:color w:val="FF0000"/>
          <w:sz w:val="34"/>
          <w:szCs w:val="28"/>
          <w:lang w:val="en-US"/>
        </w:rPr>
      </w:pPr>
      <w:r>
        <w:rPr>
          <w:rFonts w:ascii="Arial" w:hAnsi="Arial"/>
          <w:color w:val="FF0000"/>
          <w:sz w:val="34"/>
          <w:lang w:val="en-US"/>
        </w:rPr>
        <w:br w:type="page"/>
      </w:r>
    </w:p>
    <w:bookmarkStart w:id="0" w:name="_Toc509868611"/>
    <w:p w:rsidR="009F49EF" w:rsidRPr="006B7E77" w:rsidRDefault="00E809E9" w:rsidP="009F49EF">
      <w:pPr>
        <w:pStyle w:val="Heading1"/>
        <w:rPr>
          <w:rFonts w:ascii="Arial" w:hAnsi="Arial"/>
          <w:color w:val="FF0000"/>
          <w:sz w:val="34"/>
          <w:lang w:val="en-US"/>
        </w:rPr>
      </w:pPr>
      <w:r>
        <w:rPr>
          <w:noProof/>
          <w:lang w:eastAsia="el-GR"/>
        </w:rPr>
        <w:lastRenderedPageBreak/>
        <mc:AlternateContent>
          <mc:Choice Requires="wps">
            <w:drawing>
              <wp:anchor distT="0" distB="0" distL="114300" distR="114300" simplePos="0" relativeHeight="251660288" behindDoc="0" locked="0" layoutInCell="1" allowOverlap="1" wp14:anchorId="18888D1B" wp14:editId="499A13A2">
                <wp:simplePos x="0" y="0"/>
                <wp:positionH relativeFrom="column">
                  <wp:posOffset>0</wp:posOffset>
                </wp:positionH>
                <wp:positionV relativeFrom="paragraph">
                  <wp:posOffset>-19050</wp:posOffset>
                </wp:positionV>
                <wp:extent cx="1828800" cy="1828800"/>
                <wp:effectExtent l="0" t="0" r="0" b="8255"/>
                <wp:wrapSquare wrapText="bothSides"/>
                <wp:docPr id="5" name="Text Box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E809E9" w:rsidRPr="00E809E9" w:rsidRDefault="00E809E9" w:rsidP="00E809E9">
                            <w:pPr>
                              <w:tabs>
                                <w:tab w:val="left" w:pos="3369"/>
                              </w:tabs>
                              <w:ind w:firstLine="0"/>
                              <w:rPr>
                                <w:b/>
                                <w:sz w:val="72"/>
                                <w:szCs w:val="72"/>
                                <w:lang w:val="en-US"/>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 Box 5" o:spid="_x0000_s1027" type="#_x0000_t202" style="position:absolute;left:0;text-align:left;margin-left:0;margin-top:-1.5pt;width:2in;height:2in;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" filled="f" stroked="f">
                <v:fill o:detectmouseclick="t"/>
                <v:textbox style="mso-fit-shape-to-text:t">
                  <w:txbxContent>
                    <w:p w:rsidR="00E809E9" w:rsidRPr="00E809E9" w:rsidRDefault="00E809E9" w:rsidP="00E809E9">
                      <w:pPr>
                        <w:tabs>
                          <w:tab w:val="left" w:pos="3369"/>
                        </w:tabs>
                        <w:ind w:firstLine="0"/>
                        <w:rPr>
                          <w:b/>
                          <w:sz w:val="72"/>
                          <w:szCs w:val="72"/>
                          <w:lang w:val="en-US"/>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txbxContent>
                </v:textbox>
                <w10:wrap type="square"/>
              </v:shape>
            </w:pict>
          </mc:Fallback>
        </mc:AlternateContent>
      </w:r>
      <w:r w:rsidR="009F49EF" w:rsidRPr="006B7E77">
        <w:rPr>
          <w:rFonts w:ascii="Arial" w:hAnsi="Arial"/>
          <w:color w:val="FF0000"/>
          <w:sz w:val="34"/>
          <w:lang w:val="en-US"/>
        </w:rPr>
        <w:t>Ecology</w:t>
      </w:r>
      <w:bookmarkEnd w:id="0"/>
    </w:p>
    <w:p w:rsidR="009F49EF" w:rsidRDefault="00EE7F3E" w:rsidP="009F49EF">
      <w:pPr>
        <w:rPr>
          <w:lang w:val="en-US"/>
        </w:rPr>
      </w:pPr>
      <w:r w:rsidRPr="009F49EF">
        <w:rPr>
          <w:lang w:val="en-US"/>
        </w:rPr>
        <w:t>Ecology</w:t>
      </w:r>
      <w:r w:rsidRPr="00EE7F3E">
        <w:rPr>
          <w:lang w:val="en-US"/>
        </w:rPr>
        <w:t xml:space="preserve"> (from Greek: οἶκος, "house", or "environment"; -λογία, "study of")[A] is the branch of biology[1] which studies the interactions among organisms and their environment. Objects of study include interactions of organisms with each other and with abiotic components of their environment. Topics of interest include the biodiversity, distribution, biomass, and populations of </w:t>
      </w:r>
      <w:del w:id="1" w:author="marak" w:date="2018-03-26T23:47:00Z">
        <w:r w:rsidRPr="00EE7F3E" w:rsidDel="00100D0F">
          <w:rPr>
            <w:lang w:val="en-US"/>
          </w:rPr>
          <w:delText>organisms</w:delText>
        </w:r>
      </w:del>
      <w:ins w:id="2" w:author="marak" w:date="2018-03-26T23:47:00Z">
        <w:r w:rsidR="00100D0F" w:rsidRPr="00EE7F3E">
          <w:rPr>
            <w:lang w:val="en-US"/>
          </w:rPr>
          <w:t>creatures</w:t>
        </w:r>
      </w:ins>
      <w:r w:rsidRPr="00EE7F3E">
        <w:rPr>
          <w:lang w:val="en-US"/>
        </w:rPr>
        <w:t xml:space="preserve">, as well as </w:t>
      </w:r>
      <w:r w:rsidR="00100D0F" w:rsidRPr="00EE7F3E">
        <w:rPr>
          <w:lang w:val="en-US"/>
        </w:rPr>
        <w:t>assistance</w:t>
      </w:r>
      <w:r w:rsidRPr="00EE7F3E">
        <w:rPr>
          <w:lang w:val="en-US"/>
        </w:rPr>
        <w:t xml:space="preserve"> and competition within and between species.</w:t>
      </w:r>
    </w:p>
    <w:p w:rsidR="009F49EF" w:rsidRDefault="009F49EF" w:rsidP="00295D70">
      <w:pPr>
        <w:rPr>
          <w:lang w:val="en-US"/>
        </w:rPr>
      </w:pPr>
      <w:r>
        <w:rPr>
          <w:lang w:val="en-US"/>
        </w:rPr>
        <w:t>Heading 2</w:t>
      </w:r>
    </w:p>
    <w:p w:rsidR="00BE00B8" w:rsidRDefault="00EE7F3E">
      <w:pPr>
        <w:rPr>
          <w:lang w:val="en-US"/>
        </w:rPr>
      </w:pPr>
      <w:r w:rsidRPr="00EE7F3E">
        <w:rPr>
          <w:lang w:val="en-US"/>
        </w:rPr>
        <w:t xml:space="preserve"> Ecosystems are dynamically interacting systems of organisms, the communities they make up, and the non-living </w:t>
      </w:r>
      <w:del w:id="3" w:author="marak" w:date="2018-03-26T23:48:00Z">
        <w:r w:rsidRPr="00EE7F3E" w:rsidDel="00100D0F">
          <w:rPr>
            <w:lang w:val="en-US"/>
          </w:rPr>
          <w:delText>components</w:delText>
        </w:r>
      </w:del>
      <w:ins w:id="4" w:author="marak" w:date="2018-03-26T23:48:00Z">
        <w:r w:rsidR="00100D0F" w:rsidRPr="00EE7F3E">
          <w:rPr>
            <w:lang w:val="en-US"/>
          </w:rPr>
          <w:t>workings</w:t>
        </w:r>
      </w:ins>
      <w:r w:rsidRPr="00EE7F3E">
        <w:rPr>
          <w:lang w:val="en-US"/>
        </w:rPr>
        <w:t xml:space="preserve"> of their </w:t>
      </w:r>
      <w:r w:rsidR="00100D0F" w:rsidRPr="00EE7F3E">
        <w:rPr>
          <w:lang w:val="en-US"/>
        </w:rPr>
        <w:t>atmospheres</w:t>
      </w:r>
      <w:r w:rsidRPr="00EE7F3E">
        <w:rPr>
          <w:lang w:val="en-US"/>
        </w:rPr>
        <w:t>. Ecosystem processes, such as primary production, pedogenesis, nutrient cycling, and niche construction, regulate the flux of energy and matter through an environment. These processes are sustained by organisms with specific life history traits. Biodiversity means the varieties of species, genes, and ecosystems, enhances certain ecosystem services.</w:t>
      </w:r>
    </w:p>
    <w:p w:rsidR="00BE00B8" w:rsidRDefault="00BE00B8">
      <w:pPr>
        <w:rPr>
          <w:lang w:val="en-US"/>
        </w:rPr>
      </w:pPr>
      <w:r>
        <w:rPr>
          <w:lang w:val="en-US"/>
        </w:rPr>
        <w:br w:type="page"/>
      </w:r>
    </w:p>
    <w:p w:rsidR="009F49EF" w:rsidRPr="006B7E77" w:rsidRDefault="009F49EF" w:rsidP="009F49EF">
      <w:pPr>
        <w:pStyle w:val="Heading1"/>
        <w:rPr>
          <w:rFonts w:ascii="Arial" w:hAnsi="Arial"/>
          <w:color w:val="FF0000"/>
          <w:sz w:val="34"/>
          <w:lang w:val="en-US"/>
        </w:rPr>
      </w:pPr>
      <w:bookmarkStart w:id="5" w:name="_Toc509868612"/>
      <w:r w:rsidRPr="006B7E77">
        <w:rPr>
          <w:rFonts w:ascii="Arial" w:hAnsi="Arial"/>
          <w:color w:val="FF0000"/>
          <w:sz w:val="34"/>
          <w:lang w:val="en-US"/>
        </w:rPr>
        <w:lastRenderedPageBreak/>
        <w:t>Habitat</w:t>
      </w:r>
      <w:bookmarkEnd w:id="5"/>
    </w:p>
    <w:p w:rsidR="009F49EF" w:rsidRDefault="00BE00B8" w:rsidP="00BE00B8">
      <w:pPr>
        <w:rPr>
          <w:lang w:val="en-US"/>
        </w:rPr>
      </w:pPr>
      <w:r w:rsidRPr="009F49EF">
        <w:rPr>
          <w:lang w:val="en-US"/>
        </w:rPr>
        <w:t>Habitat</w:t>
      </w:r>
      <w:r w:rsidRPr="00BE00B8">
        <w:rPr>
          <w:lang w:val="en-US"/>
        </w:rPr>
        <w:t xml:space="preserve"> of a species describes the environment over which a species is known to occur and the type of community that is formed as a result.[24] More specifically, "habitats can be defined as regions in environmental space that are </w:t>
      </w:r>
      <w:del w:id="6" w:author="marak" w:date="2018-03-26T23:48:00Z">
        <w:r w:rsidRPr="00BE00B8" w:rsidDel="003F7F87">
          <w:rPr>
            <w:lang w:val="en-US"/>
          </w:rPr>
          <w:delText>composed</w:delText>
        </w:r>
      </w:del>
      <w:ins w:id="7" w:author="marak" w:date="2018-03-26T23:48:00Z">
        <w:r w:rsidR="003F7F87" w:rsidRPr="00BE00B8">
          <w:rPr>
            <w:lang w:val="en-US"/>
          </w:rPr>
          <w:t>collected</w:t>
        </w:r>
      </w:ins>
      <w:r w:rsidRPr="00BE00B8">
        <w:rPr>
          <w:lang w:val="en-US"/>
        </w:rPr>
        <w:t xml:space="preserve"> of multiple dimensions, each representing a biotic or abiotic environmental variable; that is, any component or characteristic of the environment related directly (e.g. forage biomass and quality) or indirectly (e.g. elevation) to the use of a location by the animal.</w:t>
      </w:r>
    </w:p>
    <w:p w:rsidR="009F49EF" w:rsidRDefault="009F49EF" w:rsidP="009F49EF">
      <w:pPr>
        <w:pStyle w:val="Heading2"/>
        <w:rPr>
          <w:lang w:val="en-US"/>
        </w:rPr>
      </w:pPr>
      <w:bookmarkStart w:id="8" w:name="_Toc509868613"/>
      <w:r>
        <w:rPr>
          <w:lang w:val="en-US"/>
        </w:rPr>
        <w:t>Heading 2</w:t>
      </w:r>
      <w:bookmarkEnd w:id="8"/>
    </w:p>
    <w:p w:rsidR="00BE00B8" w:rsidRDefault="00BE00B8" w:rsidP="00BE00B8">
      <w:pPr>
        <w:rPr>
          <w:lang w:val="en-US"/>
        </w:rPr>
      </w:pPr>
      <w:r w:rsidRPr="00BE00B8">
        <w:rPr>
          <w:lang w:val="en-US"/>
        </w:rPr>
        <w:t xml:space="preserve">"[25]:745 For example, a habitat might be an aquatic or terrestrial environment that can be further categorized as a montane or alpine ecosystem. Habitat shifts provide important evidence of competition in nature where one population changes relative to the habitats that most other individuals of the species occupy. For example, one </w:t>
      </w:r>
      <w:del w:id="9" w:author="marak" w:date="2018-03-26T23:48:00Z">
        <w:r w:rsidRPr="00BE00B8" w:rsidDel="003F7F87">
          <w:rPr>
            <w:lang w:val="en-US"/>
          </w:rPr>
          <w:delText>population</w:delText>
        </w:r>
      </w:del>
      <w:ins w:id="10" w:author="marak" w:date="2018-03-26T23:48:00Z">
        <w:r w:rsidR="003F7F87" w:rsidRPr="00BE00B8">
          <w:rPr>
            <w:lang w:val="en-US"/>
          </w:rPr>
          <w:t>populace</w:t>
        </w:r>
      </w:ins>
      <w:r w:rsidRPr="00BE00B8">
        <w:rPr>
          <w:lang w:val="en-US"/>
        </w:rPr>
        <w:t xml:space="preserve"> of a species of tropical lizards (Tropidurus hispidus) has a flattened body relative to the main populations that live in open savanna. The population that lives in an isolated rock outcrop hides in crevasses where its flattened body offers a selective advantage. Habitat shifts also occur in the developmental life history of amphibians, and in insects that transition from aquatic to terrestrial habitats. Biotope and habitat are sometimes used interchangeably, but the former applies to a community's environment, whereas the latter applies to a species' environment.[</w:t>
      </w:r>
      <w:r w:rsidR="00EC5F17">
        <w:rPr>
          <w:lang w:val="en-US"/>
        </w:rPr>
        <w:t>24][26][27]</w:t>
      </w:r>
      <w:r w:rsidRPr="00BE00B8">
        <w:rPr>
          <w:lang w:val="en-US"/>
        </w:rPr>
        <w:t xml:space="preserve">Additionally, some species are ecosystem engineers, altering the environment within a localized region. For instance, beavers manage water levels by building dams which </w:t>
      </w:r>
      <w:bookmarkStart w:id="11" w:name="_GoBack"/>
      <w:del w:id="12" w:author="marak" w:date="2018-03-26T23:49:00Z">
        <w:r w:rsidRPr="00BE00B8" w:rsidDel="003F7F87">
          <w:rPr>
            <w:lang w:val="en-US"/>
          </w:rPr>
          <w:delText>improves</w:delText>
        </w:r>
      </w:del>
      <w:ins w:id="13" w:author="marak" w:date="2018-03-26T23:49:00Z">
        <w:r w:rsidR="003F7F87" w:rsidRPr="00BE00B8">
          <w:rPr>
            <w:lang w:val="en-US"/>
          </w:rPr>
          <w:t>advances</w:t>
        </w:r>
      </w:ins>
      <w:r w:rsidRPr="00BE00B8">
        <w:rPr>
          <w:lang w:val="en-US"/>
        </w:rPr>
        <w:t xml:space="preserve"> </w:t>
      </w:r>
      <w:bookmarkEnd w:id="11"/>
      <w:r w:rsidRPr="00BE00B8">
        <w:rPr>
          <w:lang w:val="en-US"/>
        </w:rPr>
        <w:t>their habitat in a landscape.</w:t>
      </w:r>
    </w:p>
    <w:p w:rsidR="00BE00B8" w:rsidRDefault="00BE00B8">
      <w:pPr>
        <w:rPr>
          <w:lang w:val="en-US"/>
        </w:rPr>
      </w:pPr>
      <w:r>
        <w:rPr>
          <w:lang w:val="en-US"/>
        </w:rPr>
        <w:br w:type="page"/>
      </w:r>
    </w:p>
    <w:p w:rsidR="009F49EF" w:rsidRPr="006B7E77" w:rsidRDefault="009F49EF" w:rsidP="009F49EF">
      <w:pPr>
        <w:pStyle w:val="Heading1"/>
        <w:rPr>
          <w:rFonts w:ascii="Arial" w:hAnsi="Arial"/>
          <w:color w:val="FF0000"/>
          <w:sz w:val="34"/>
          <w:lang w:val="en-US"/>
        </w:rPr>
      </w:pPr>
      <w:bookmarkStart w:id="14" w:name="_Toc509868614"/>
      <w:r w:rsidRPr="006B7E77">
        <w:rPr>
          <w:rFonts w:ascii="Arial" w:hAnsi="Arial"/>
          <w:color w:val="FF0000"/>
          <w:sz w:val="34"/>
          <w:lang w:val="en-US"/>
        </w:rPr>
        <w:lastRenderedPageBreak/>
        <w:t>Niche Definitions</w:t>
      </w:r>
      <w:bookmarkEnd w:id="14"/>
      <w:r w:rsidRPr="006B7E77">
        <w:rPr>
          <w:rFonts w:ascii="Arial" w:hAnsi="Arial"/>
          <w:color w:val="FF0000"/>
          <w:sz w:val="34"/>
          <w:lang w:val="en-US"/>
        </w:rPr>
        <w:t xml:space="preserve"> </w:t>
      </w:r>
    </w:p>
    <w:p w:rsidR="009F49EF" w:rsidRDefault="00BE00B8" w:rsidP="00BE00B8">
      <w:pPr>
        <w:rPr>
          <w:lang w:val="en-US"/>
        </w:rPr>
      </w:pPr>
      <w:r w:rsidRPr="00BE00B8">
        <w:rPr>
          <w:lang w:val="en-US"/>
        </w:rPr>
        <w:t>Niche</w:t>
      </w:r>
      <w:r>
        <w:rPr>
          <w:lang w:val="en-US"/>
        </w:rPr>
        <w:t xml:space="preserve"> </w:t>
      </w:r>
      <w:r w:rsidRPr="00BE00B8">
        <w:rPr>
          <w:lang w:val="en-US"/>
        </w:rPr>
        <w:t xml:space="preserve">Definitions of the niche date back to 1917,[30] but G. Evelyn Hutchinson made conceptual advances in 1957[31][32] by introducing a widely adopted definition: "the set of biotic and abiotic conditions in which a species is able to persist and maintain stable population sizes."[30]:519 The ecological niche is a central concept in the ecology of organisms and is sub-divided into the fundamental and the realized niche. The fundamental niche is the set of environmental conditions under which a species is able to persist. The realized niche is the set of environmental plus ecological conditions under which </w:t>
      </w:r>
      <w:r w:rsidR="00D76237">
        <w:rPr>
          <w:lang w:val="en-US"/>
        </w:rPr>
        <w:t>a species persists.</w:t>
      </w:r>
    </w:p>
    <w:p w:rsidR="009F49EF" w:rsidRDefault="009F49EF" w:rsidP="009F49EF">
      <w:pPr>
        <w:pStyle w:val="Heading2"/>
        <w:rPr>
          <w:lang w:val="en-US"/>
        </w:rPr>
      </w:pPr>
      <w:bookmarkStart w:id="15" w:name="_Toc509868615"/>
      <w:r>
        <w:rPr>
          <w:lang w:val="en-US"/>
        </w:rPr>
        <w:t>Heading 2</w:t>
      </w:r>
      <w:bookmarkEnd w:id="15"/>
    </w:p>
    <w:p w:rsidR="00B03762" w:rsidRDefault="00BE00B8" w:rsidP="00D76237">
      <w:pPr>
        <w:rPr>
          <w:lang w:val="en-US"/>
        </w:rPr>
      </w:pPr>
      <w:r w:rsidRPr="00BE00B8">
        <w:rPr>
          <w:lang w:val="en-US"/>
        </w:rPr>
        <w:t>Biogeographical patterns and range distributions are explained or predicted through knowledge of a species' traits and niche requirements</w:t>
      </w:r>
    </w:p>
    <w:p w:rsidR="00D76237" w:rsidRDefault="00D76237" w:rsidP="00D76237">
      <w:pPr>
        <w:jc w:val="center"/>
        <w:rPr>
          <w:lang w:val="en-US"/>
        </w:rPr>
      </w:pPr>
      <w:r>
        <w:rPr>
          <w:lang w:val="en-US"/>
        </w:rPr>
        <w:t>Class Schedule</w:t>
      </w:r>
    </w:p>
    <w:tbl>
      <w:tblPr>
        <w:tblStyle w:val="TableGrid"/>
        <w:tblW w:w="0" w:type="auto"/>
        <w:tblLook w:val="04A0" w:firstRow="1" w:lastRow="0" w:firstColumn="1" w:lastColumn="0" w:noHBand="0" w:noVBand="1"/>
      </w:tblPr>
      <w:tblGrid>
        <w:gridCol w:w="1857"/>
        <w:gridCol w:w="1857"/>
        <w:gridCol w:w="1857"/>
        <w:gridCol w:w="1857"/>
        <w:gridCol w:w="1858"/>
      </w:tblGrid>
      <w:tr w:rsidR="00B03762" w:rsidTr="00D76237">
        <w:tc>
          <w:tcPr>
            <w:tcW w:w="1857" w:type="dxa"/>
            <w:shd w:val="clear" w:color="auto" w:fill="1F497D" w:themeFill="text2"/>
          </w:tcPr>
          <w:p w:rsidR="00B03762" w:rsidRPr="00D76237" w:rsidRDefault="00B03762">
            <w:pPr>
              <w:ind w:firstLine="0"/>
              <w:rPr>
                <w:b/>
                <w:color w:val="EEECE1" w:themeColor="background2"/>
                <w:lang w:val="en-US"/>
              </w:rPr>
            </w:pPr>
            <w:r w:rsidRPr="00D76237">
              <w:rPr>
                <w:b/>
                <w:color w:val="EEECE1" w:themeColor="background2"/>
                <w:lang w:val="en-US"/>
              </w:rPr>
              <w:t>LESSON</w:t>
            </w:r>
          </w:p>
        </w:tc>
        <w:tc>
          <w:tcPr>
            <w:tcW w:w="1857" w:type="dxa"/>
            <w:shd w:val="clear" w:color="auto" w:fill="1F497D" w:themeFill="text2"/>
          </w:tcPr>
          <w:p w:rsidR="00B03762" w:rsidRPr="00D76237" w:rsidRDefault="00B03762">
            <w:pPr>
              <w:ind w:firstLine="0"/>
              <w:rPr>
                <w:b/>
                <w:color w:val="EEECE1" w:themeColor="background2"/>
                <w:lang w:val="en-US"/>
              </w:rPr>
            </w:pPr>
            <w:r w:rsidRPr="00D76237">
              <w:rPr>
                <w:b/>
                <w:color w:val="EEECE1" w:themeColor="background2"/>
                <w:lang w:val="en-US"/>
              </w:rPr>
              <w:t>TOPIC</w:t>
            </w:r>
          </w:p>
        </w:tc>
        <w:tc>
          <w:tcPr>
            <w:tcW w:w="1857" w:type="dxa"/>
            <w:shd w:val="clear" w:color="auto" w:fill="1F497D" w:themeFill="text2"/>
          </w:tcPr>
          <w:p w:rsidR="00B03762" w:rsidRPr="00D76237" w:rsidRDefault="00B03762">
            <w:pPr>
              <w:ind w:firstLine="0"/>
              <w:rPr>
                <w:b/>
                <w:color w:val="EEECE1" w:themeColor="background2"/>
                <w:lang w:val="en-US"/>
              </w:rPr>
            </w:pPr>
            <w:r w:rsidRPr="00D76237">
              <w:rPr>
                <w:b/>
                <w:color w:val="EEECE1" w:themeColor="background2"/>
                <w:lang w:val="en-US"/>
              </w:rPr>
              <w:t>ASSIGMENT</w:t>
            </w:r>
          </w:p>
        </w:tc>
        <w:tc>
          <w:tcPr>
            <w:tcW w:w="1857" w:type="dxa"/>
            <w:shd w:val="clear" w:color="auto" w:fill="1F497D" w:themeFill="text2"/>
          </w:tcPr>
          <w:p w:rsidR="00B03762" w:rsidRPr="00D76237" w:rsidRDefault="00B03762">
            <w:pPr>
              <w:ind w:firstLine="0"/>
              <w:rPr>
                <w:b/>
                <w:color w:val="EEECE1" w:themeColor="background2"/>
                <w:lang w:val="en-US"/>
              </w:rPr>
            </w:pPr>
            <w:r w:rsidRPr="00D76237">
              <w:rPr>
                <w:b/>
                <w:color w:val="EEECE1" w:themeColor="background2"/>
                <w:lang w:val="en-US"/>
              </w:rPr>
              <w:t>points</w:t>
            </w:r>
          </w:p>
        </w:tc>
        <w:tc>
          <w:tcPr>
            <w:tcW w:w="1858" w:type="dxa"/>
            <w:shd w:val="clear" w:color="auto" w:fill="1F497D" w:themeFill="text2"/>
          </w:tcPr>
          <w:p w:rsidR="00B03762" w:rsidRPr="00D76237" w:rsidRDefault="00B03762">
            <w:pPr>
              <w:ind w:firstLine="0"/>
              <w:rPr>
                <w:b/>
                <w:color w:val="EEECE1" w:themeColor="background2"/>
                <w:lang w:val="en-US"/>
              </w:rPr>
            </w:pPr>
            <w:r w:rsidRPr="00D76237">
              <w:rPr>
                <w:b/>
                <w:color w:val="EEECE1" w:themeColor="background2"/>
                <w:lang w:val="en-US"/>
              </w:rPr>
              <w:t>DUE</w:t>
            </w:r>
          </w:p>
        </w:tc>
      </w:tr>
      <w:tr w:rsidR="00324FE6" w:rsidTr="00D76237">
        <w:trPr>
          <w:trHeight w:val="489"/>
        </w:trPr>
        <w:tc>
          <w:tcPr>
            <w:tcW w:w="1857" w:type="dxa"/>
            <w:vMerge w:val="restart"/>
            <w:shd w:val="clear" w:color="auto" w:fill="8DB3E2" w:themeFill="text2" w:themeFillTint="66"/>
          </w:tcPr>
          <w:p w:rsidR="00324FE6" w:rsidRDefault="00324FE6" w:rsidP="00324FE6">
            <w:pPr>
              <w:ind w:firstLine="0"/>
              <w:jc w:val="center"/>
              <w:rPr>
                <w:lang w:val="en-US"/>
              </w:rPr>
            </w:pPr>
            <w:r>
              <w:rPr>
                <w:lang w:val="en-US"/>
              </w:rPr>
              <w:t>1</w:t>
            </w:r>
          </w:p>
        </w:tc>
        <w:tc>
          <w:tcPr>
            <w:tcW w:w="1857" w:type="dxa"/>
            <w:vMerge w:val="restart"/>
            <w:shd w:val="clear" w:color="auto" w:fill="8DB3E2" w:themeFill="text2" w:themeFillTint="66"/>
          </w:tcPr>
          <w:p w:rsidR="00324FE6" w:rsidRDefault="00324FE6">
            <w:pPr>
              <w:ind w:firstLine="0"/>
              <w:rPr>
                <w:lang w:val="en-US"/>
              </w:rPr>
            </w:pPr>
            <w:r>
              <w:rPr>
                <w:lang w:val="en-US"/>
              </w:rPr>
              <w:t>What is Distance Learning?</w:t>
            </w:r>
          </w:p>
        </w:tc>
        <w:tc>
          <w:tcPr>
            <w:tcW w:w="1857" w:type="dxa"/>
            <w:shd w:val="clear" w:color="auto" w:fill="8DB3E2" w:themeFill="text2" w:themeFillTint="66"/>
          </w:tcPr>
          <w:p w:rsidR="00324FE6" w:rsidRDefault="00324FE6">
            <w:pPr>
              <w:ind w:firstLine="0"/>
              <w:rPr>
                <w:lang w:val="en-US"/>
              </w:rPr>
            </w:pPr>
            <w:r>
              <w:rPr>
                <w:lang w:val="en-US"/>
              </w:rPr>
              <w:t>Wiki #1</w:t>
            </w:r>
          </w:p>
        </w:tc>
        <w:tc>
          <w:tcPr>
            <w:tcW w:w="1857" w:type="dxa"/>
            <w:shd w:val="clear" w:color="auto" w:fill="8DB3E2" w:themeFill="text2" w:themeFillTint="66"/>
          </w:tcPr>
          <w:p w:rsidR="00324FE6" w:rsidRDefault="00324FE6">
            <w:pPr>
              <w:ind w:firstLine="0"/>
              <w:rPr>
                <w:lang w:val="en-US"/>
              </w:rPr>
            </w:pPr>
            <w:r>
              <w:rPr>
                <w:lang w:val="en-US"/>
              </w:rPr>
              <w:t>10</w:t>
            </w:r>
          </w:p>
        </w:tc>
        <w:tc>
          <w:tcPr>
            <w:tcW w:w="1858" w:type="dxa"/>
            <w:shd w:val="clear" w:color="auto" w:fill="8DB3E2" w:themeFill="text2" w:themeFillTint="66"/>
          </w:tcPr>
          <w:p w:rsidR="00324FE6" w:rsidRDefault="00324FE6">
            <w:pPr>
              <w:ind w:firstLine="0"/>
              <w:rPr>
                <w:lang w:val="en-US"/>
              </w:rPr>
            </w:pPr>
            <w:r>
              <w:rPr>
                <w:lang w:val="en-US"/>
              </w:rPr>
              <w:t>March 10</w:t>
            </w:r>
          </w:p>
        </w:tc>
      </w:tr>
      <w:tr w:rsidR="00324FE6" w:rsidTr="00D76237">
        <w:trPr>
          <w:trHeight w:val="646"/>
        </w:trPr>
        <w:tc>
          <w:tcPr>
            <w:tcW w:w="1857" w:type="dxa"/>
            <w:vMerge/>
            <w:shd w:val="clear" w:color="auto" w:fill="8DB3E2" w:themeFill="text2" w:themeFillTint="66"/>
          </w:tcPr>
          <w:p w:rsidR="00324FE6" w:rsidRDefault="00324FE6">
            <w:pPr>
              <w:ind w:firstLine="0"/>
              <w:rPr>
                <w:lang w:val="en-US"/>
              </w:rPr>
            </w:pPr>
          </w:p>
        </w:tc>
        <w:tc>
          <w:tcPr>
            <w:tcW w:w="1857" w:type="dxa"/>
            <w:vMerge/>
            <w:shd w:val="clear" w:color="auto" w:fill="8DB3E2" w:themeFill="text2" w:themeFillTint="66"/>
          </w:tcPr>
          <w:p w:rsidR="00324FE6" w:rsidRDefault="00324FE6">
            <w:pPr>
              <w:ind w:firstLine="0"/>
              <w:rPr>
                <w:lang w:val="en-US"/>
              </w:rPr>
            </w:pPr>
          </w:p>
        </w:tc>
        <w:tc>
          <w:tcPr>
            <w:tcW w:w="1857" w:type="dxa"/>
          </w:tcPr>
          <w:p w:rsidR="00324FE6" w:rsidRDefault="00324FE6">
            <w:pPr>
              <w:ind w:firstLine="0"/>
              <w:rPr>
                <w:lang w:val="en-US"/>
              </w:rPr>
            </w:pPr>
            <w:r>
              <w:rPr>
                <w:lang w:val="en-US"/>
              </w:rPr>
              <w:t>Presentation</w:t>
            </w:r>
          </w:p>
        </w:tc>
        <w:tc>
          <w:tcPr>
            <w:tcW w:w="1857" w:type="dxa"/>
          </w:tcPr>
          <w:p w:rsidR="00324FE6" w:rsidRDefault="00324FE6">
            <w:pPr>
              <w:ind w:firstLine="0"/>
              <w:rPr>
                <w:lang w:val="en-US"/>
              </w:rPr>
            </w:pPr>
            <w:r>
              <w:rPr>
                <w:lang w:val="en-US"/>
              </w:rPr>
              <w:t>20</w:t>
            </w:r>
          </w:p>
        </w:tc>
        <w:tc>
          <w:tcPr>
            <w:tcW w:w="1858" w:type="dxa"/>
          </w:tcPr>
          <w:p w:rsidR="00324FE6" w:rsidRDefault="00324FE6">
            <w:pPr>
              <w:ind w:firstLine="0"/>
              <w:rPr>
                <w:lang w:val="en-US"/>
              </w:rPr>
            </w:pPr>
          </w:p>
        </w:tc>
      </w:tr>
      <w:tr w:rsidR="00B03762" w:rsidTr="00D76237">
        <w:tc>
          <w:tcPr>
            <w:tcW w:w="1857" w:type="dxa"/>
            <w:shd w:val="clear" w:color="auto" w:fill="8DB3E2" w:themeFill="text2" w:themeFillTint="66"/>
          </w:tcPr>
          <w:p w:rsidR="00B03762" w:rsidRDefault="00B03762" w:rsidP="00324FE6">
            <w:pPr>
              <w:ind w:firstLine="0"/>
              <w:jc w:val="center"/>
              <w:rPr>
                <w:lang w:val="en-US"/>
              </w:rPr>
            </w:pPr>
            <w:r>
              <w:rPr>
                <w:lang w:val="en-US"/>
              </w:rPr>
              <w:t>2</w:t>
            </w:r>
          </w:p>
        </w:tc>
        <w:tc>
          <w:tcPr>
            <w:tcW w:w="1857" w:type="dxa"/>
            <w:shd w:val="clear" w:color="auto" w:fill="8DB3E2" w:themeFill="text2" w:themeFillTint="66"/>
          </w:tcPr>
          <w:p w:rsidR="00B03762" w:rsidRDefault="00B03762">
            <w:pPr>
              <w:ind w:firstLine="0"/>
              <w:rPr>
                <w:lang w:val="en-US"/>
              </w:rPr>
            </w:pPr>
            <w:r>
              <w:rPr>
                <w:lang w:val="en-US"/>
              </w:rPr>
              <w:t>History &amp;Theories</w:t>
            </w:r>
          </w:p>
        </w:tc>
        <w:tc>
          <w:tcPr>
            <w:tcW w:w="1857" w:type="dxa"/>
            <w:shd w:val="clear" w:color="auto" w:fill="8DB3E2" w:themeFill="text2" w:themeFillTint="66"/>
          </w:tcPr>
          <w:p w:rsidR="00B03762" w:rsidRDefault="00324FE6">
            <w:pPr>
              <w:ind w:firstLine="0"/>
              <w:rPr>
                <w:lang w:val="en-US"/>
              </w:rPr>
            </w:pPr>
            <w:r>
              <w:rPr>
                <w:lang w:val="en-US"/>
              </w:rPr>
              <w:t>Brief Paper</w:t>
            </w:r>
          </w:p>
        </w:tc>
        <w:tc>
          <w:tcPr>
            <w:tcW w:w="1857" w:type="dxa"/>
            <w:shd w:val="clear" w:color="auto" w:fill="8DB3E2" w:themeFill="text2" w:themeFillTint="66"/>
          </w:tcPr>
          <w:p w:rsidR="00B03762" w:rsidRDefault="00324FE6">
            <w:pPr>
              <w:ind w:firstLine="0"/>
              <w:rPr>
                <w:lang w:val="en-US"/>
              </w:rPr>
            </w:pPr>
            <w:r>
              <w:rPr>
                <w:lang w:val="en-US"/>
              </w:rPr>
              <w:t>20</w:t>
            </w:r>
          </w:p>
        </w:tc>
        <w:tc>
          <w:tcPr>
            <w:tcW w:w="1858" w:type="dxa"/>
            <w:shd w:val="clear" w:color="auto" w:fill="8DB3E2" w:themeFill="text2" w:themeFillTint="66"/>
          </w:tcPr>
          <w:p w:rsidR="00B03762" w:rsidRDefault="00324FE6">
            <w:pPr>
              <w:ind w:firstLine="0"/>
              <w:rPr>
                <w:lang w:val="en-US"/>
              </w:rPr>
            </w:pPr>
            <w:r>
              <w:rPr>
                <w:lang w:val="en-US"/>
              </w:rPr>
              <w:t>March 24</w:t>
            </w:r>
          </w:p>
        </w:tc>
      </w:tr>
      <w:tr w:rsidR="00B03762" w:rsidTr="00C44728">
        <w:tc>
          <w:tcPr>
            <w:tcW w:w="9286" w:type="dxa"/>
            <w:gridSpan w:val="5"/>
          </w:tcPr>
          <w:p w:rsidR="00B03762" w:rsidRDefault="00324FE6" w:rsidP="00324FE6">
            <w:pPr>
              <w:ind w:firstLine="0"/>
              <w:jc w:val="center"/>
              <w:rPr>
                <w:lang w:val="en-US"/>
              </w:rPr>
            </w:pPr>
            <w:r>
              <w:rPr>
                <w:lang w:val="en-US"/>
              </w:rPr>
              <w:t>Spring Break</w:t>
            </w:r>
          </w:p>
        </w:tc>
      </w:tr>
      <w:tr w:rsidR="00324FE6" w:rsidTr="00D76237">
        <w:trPr>
          <w:trHeight w:val="563"/>
        </w:trPr>
        <w:tc>
          <w:tcPr>
            <w:tcW w:w="1857" w:type="dxa"/>
            <w:vMerge w:val="restart"/>
            <w:shd w:val="clear" w:color="auto" w:fill="8DB3E2" w:themeFill="text2" w:themeFillTint="66"/>
          </w:tcPr>
          <w:p w:rsidR="00324FE6" w:rsidRDefault="00324FE6" w:rsidP="00324FE6">
            <w:pPr>
              <w:ind w:firstLine="0"/>
              <w:jc w:val="center"/>
              <w:rPr>
                <w:lang w:val="en-US"/>
              </w:rPr>
            </w:pPr>
            <w:r>
              <w:rPr>
                <w:lang w:val="en-US"/>
              </w:rPr>
              <w:t>3</w:t>
            </w:r>
          </w:p>
        </w:tc>
        <w:tc>
          <w:tcPr>
            <w:tcW w:w="1857" w:type="dxa"/>
            <w:vMerge w:val="restart"/>
            <w:shd w:val="clear" w:color="auto" w:fill="8DB3E2" w:themeFill="text2" w:themeFillTint="66"/>
          </w:tcPr>
          <w:p w:rsidR="00324FE6" w:rsidRDefault="00324FE6">
            <w:pPr>
              <w:ind w:firstLine="0"/>
              <w:rPr>
                <w:lang w:val="en-US"/>
              </w:rPr>
            </w:pPr>
            <w:r>
              <w:rPr>
                <w:lang w:val="en-US"/>
              </w:rPr>
              <w:t>Distance Learners</w:t>
            </w:r>
          </w:p>
        </w:tc>
        <w:tc>
          <w:tcPr>
            <w:tcW w:w="1857" w:type="dxa"/>
            <w:shd w:val="clear" w:color="auto" w:fill="8DB3E2" w:themeFill="text2" w:themeFillTint="66"/>
          </w:tcPr>
          <w:p w:rsidR="00324FE6" w:rsidRDefault="00324FE6">
            <w:pPr>
              <w:ind w:firstLine="0"/>
              <w:rPr>
                <w:lang w:val="en-US"/>
              </w:rPr>
            </w:pPr>
            <w:r>
              <w:rPr>
                <w:lang w:val="en-US"/>
              </w:rPr>
              <w:t>Discussion #1</w:t>
            </w:r>
          </w:p>
        </w:tc>
        <w:tc>
          <w:tcPr>
            <w:tcW w:w="1857" w:type="dxa"/>
            <w:shd w:val="clear" w:color="auto" w:fill="8DB3E2" w:themeFill="text2" w:themeFillTint="66"/>
          </w:tcPr>
          <w:p w:rsidR="00324FE6" w:rsidRDefault="00324FE6">
            <w:pPr>
              <w:ind w:firstLine="0"/>
              <w:rPr>
                <w:lang w:val="en-US"/>
              </w:rPr>
            </w:pPr>
            <w:r>
              <w:rPr>
                <w:lang w:val="en-US"/>
              </w:rPr>
              <w:t>10</w:t>
            </w:r>
          </w:p>
        </w:tc>
        <w:tc>
          <w:tcPr>
            <w:tcW w:w="1858" w:type="dxa"/>
            <w:shd w:val="clear" w:color="auto" w:fill="8DB3E2" w:themeFill="text2" w:themeFillTint="66"/>
          </w:tcPr>
          <w:p w:rsidR="00324FE6" w:rsidRDefault="00324FE6">
            <w:pPr>
              <w:ind w:firstLine="0"/>
              <w:rPr>
                <w:lang w:val="en-US"/>
              </w:rPr>
            </w:pPr>
            <w:r>
              <w:rPr>
                <w:lang w:val="en-US"/>
              </w:rPr>
              <w:t>April 7</w:t>
            </w:r>
          </w:p>
        </w:tc>
      </w:tr>
      <w:tr w:rsidR="00324FE6" w:rsidTr="00D76237">
        <w:trPr>
          <w:trHeight w:val="249"/>
        </w:trPr>
        <w:tc>
          <w:tcPr>
            <w:tcW w:w="1857" w:type="dxa"/>
            <w:vMerge/>
            <w:shd w:val="clear" w:color="auto" w:fill="8DB3E2" w:themeFill="text2" w:themeFillTint="66"/>
          </w:tcPr>
          <w:p w:rsidR="00324FE6" w:rsidRDefault="00324FE6">
            <w:pPr>
              <w:ind w:firstLine="0"/>
              <w:rPr>
                <w:lang w:val="en-US"/>
              </w:rPr>
            </w:pPr>
          </w:p>
        </w:tc>
        <w:tc>
          <w:tcPr>
            <w:tcW w:w="1857" w:type="dxa"/>
            <w:vMerge/>
            <w:shd w:val="clear" w:color="auto" w:fill="8DB3E2" w:themeFill="text2" w:themeFillTint="66"/>
          </w:tcPr>
          <w:p w:rsidR="00324FE6" w:rsidRDefault="00324FE6">
            <w:pPr>
              <w:ind w:firstLine="0"/>
              <w:rPr>
                <w:lang w:val="en-US"/>
              </w:rPr>
            </w:pPr>
          </w:p>
        </w:tc>
        <w:tc>
          <w:tcPr>
            <w:tcW w:w="1857" w:type="dxa"/>
          </w:tcPr>
          <w:p w:rsidR="00324FE6" w:rsidRDefault="00324FE6">
            <w:pPr>
              <w:ind w:firstLine="0"/>
              <w:rPr>
                <w:lang w:val="en-US"/>
              </w:rPr>
            </w:pPr>
            <w:r>
              <w:rPr>
                <w:lang w:val="en-US"/>
              </w:rPr>
              <w:t>Group project</w:t>
            </w:r>
          </w:p>
        </w:tc>
        <w:tc>
          <w:tcPr>
            <w:tcW w:w="1857" w:type="dxa"/>
          </w:tcPr>
          <w:p w:rsidR="00324FE6" w:rsidRDefault="00324FE6">
            <w:pPr>
              <w:ind w:firstLine="0"/>
              <w:rPr>
                <w:lang w:val="en-US"/>
              </w:rPr>
            </w:pPr>
            <w:r>
              <w:rPr>
                <w:lang w:val="en-US"/>
              </w:rPr>
              <w:t>50</w:t>
            </w:r>
          </w:p>
        </w:tc>
        <w:tc>
          <w:tcPr>
            <w:tcW w:w="1858" w:type="dxa"/>
          </w:tcPr>
          <w:p w:rsidR="00324FE6" w:rsidRDefault="00324FE6">
            <w:pPr>
              <w:ind w:firstLine="0"/>
              <w:rPr>
                <w:lang w:val="en-US"/>
              </w:rPr>
            </w:pPr>
            <w:r>
              <w:rPr>
                <w:lang w:val="en-US"/>
              </w:rPr>
              <w:t>April 14</w:t>
            </w:r>
          </w:p>
        </w:tc>
      </w:tr>
      <w:tr w:rsidR="00B03762" w:rsidTr="00D76237">
        <w:tc>
          <w:tcPr>
            <w:tcW w:w="1857" w:type="dxa"/>
            <w:shd w:val="clear" w:color="auto" w:fill="8DB3E2" w:themeFill="text2" w:themeFillTint="66"/>
          </w:tcPr>
          <w:p w:rsidR="00B03762" w:rsidRDefault="00B03762" w:rsidP="00324FE6">
            <w:pPr>
              <w:ind w:firstLine="0"/>
              <w:jc w:val="center"/>
              <w:rPr>
                <w:lang w:val="en-US"/>
              </w:rPr>
            </w:pPr>
            <w:r>
              <w:rPr>
                <w:lang w:val="en-US"/>
              </w:rPr>
              <w:t>4</w:t>
            </w:r>
          </w:p>
        </w:tc>
        <w:tc>
          <w:tcPr>
            <w:tcW w:w="1857" w:type="dxa"/>
            <w:shd w:val="clear" w:color="auto" w:fill="8DB3E2" w:themeFill="text2" w:themeFillTint="66"/>
          </w:tcPr>
          <w:p w:rsidR="00B03762" w:rsidRDefault="00324FE6">
            <w:pPr>
              <w:ind w:firstLine="0"/>
              <w:rPr>
                <w:lang w:val="en-US"/>
              </w:rPr>
            </w:pPr>
            <w:r>
              <w:rPr>
                <w:lang w:val="en-US"/>
              </w:rPr>
              <w:t>Media Selection</w:t>
            </w:r>
          </w:p>
        </w:tc>
        <w:tc>
          <w:tcPr>
            <w:tcW w:w="1857" w:type="dxa"/>
            <w:shd w:val="clear" w:color="auto" w:fill="8DB3E2" w:themeFill="text2" w:themeFillTint="66"/>
          </w:tcPr>
          <w:p w:rsidR="00B03762" w:rsidRDefault="00324FE6">
            <w:pPr>
              <w:ind w:firstLine="0"/>
              <w:rPr>
                <w:lang w:val="en-US"/>
              </w:rPr>
            </w:pPr>
            <w:r>
              <w:rPr>
                <w:lang w:val="en-US"/>
              </w:rPr>
              <w:t>Blog #1</w:t>
            </w:r>
          </w:p>
        </w:tc>
        <w:tc>
          <w:tcPr>
            <w:tcW w:w="1857" w:type="dxa"/>
            <w:shd w:val="clear" w:color="auto" w:fill="8DB3E2" w:themeFill="text2" w:themeFillTint="66"/>
          </w:tcPr>
          <w:p w:rsidR="00B03762" w:rsidRDefault="00324FE6">
            <w:pPr>
              <w:ind w:firstLine="0"/>
              <w:rPr>
                <w:lang w:val="en-US"/>
              </w:rPr>
            </w:pPr>
            <w:r>
              <w:rPr>
                <w:lang w:val="en-US"/>
              </w:rPr>
              <w:t>10</w:t>
            </w:r>
          </w:p>
        </w:tc>
        <w:tc>
          <w:tcPr>
            <w:tcW w:w="1858" w:type="dxa"/>
            <w:shd w:val="clear" w:color="auto" w:fill="8DB3E2" w:themeFill="text2" w:themeFillTint="66"/>
          </w:tcPr>
          <w:p w:rsidR="00B03762" w:rsidRDefault="00324FE6">
            <w:pPr>
              <w:ind w:firstLine="0"/>
              <w:rPr>
                <w:lang w:val="en-US"/>
              </w:rPr>
            </w:pPr>
            <w:r>
              <w:rPr>
                <w:lang w:val="en-US"/>
              </w:rPr>
              <w:t>April 21</w:t>
            </w:r>
          </w:p>
        </w:tc>
      </w:tr>
    </w:tbl>
    <w:p w:rsidR="00BE00B8" w:rsidRDefault="00BE00B8">
      <w:pPr>
        <w:rPr>
          <w:lang w:val="en-US"/>
        </w:rPr>
      </w:pPr>
    </w:p>
    <w:p w:rsidR="00500551" w:rsidRDefault="00500551" w:rsidP="006B7E77">
      <w:pPr>
        <w:pStyle w:val="Heading1"/>
        <w:rPr>
          <w:rFonts w:ascii="Arial" w:hAnsi="Arial"/>
          <w:color w:val="FF0000"/>
          <w:sz w:val="34"/>
          <w:lang w:val="en-US"/>
        </w:rPr>
      </w:pPr>
    </w:p>
    <w:p w:rsidR="006B7E77" w:rsidRPr="006B7E77" w:rsidRDefault="006B7E77" w:rsidP="006B7E77">
      <w:pPr>
        <w:pStyle w:val="Heading1"/>
        <w:rPr>
          <w:rFonts w:ascii="Arial" w:hAnsi="Arial"/>
          <w:color w:val="FF0000"/>
          <w:sz w:val="34"/>
          <w:lang w:val="en-US"/>
        </w:rPr>
      </w:pPr>
      <w:bookmarkStart w:id="16" w:name="_Toc509868616"/>
      <w:r w:rsidRPr="006B7E77">
        <w:rPr>
          <w:rFonts w:ascii="Arial" w:hAnsi="Arial"/>
          <w:color w:val="FF0000"/>
          <w:sz w:val="34"/>
          <w:lang w:val="en-US"/>
        </w:rPr>
        <w:t>Biosphere</w:t>
      </w:r>
      <w:bookmarkEnd w:id="16"/>
      <w:r w:rsidRPr="006B7E77">
        <w:rPr>
          <w:rFonts w:ascii="Arial" w:hAnsi="Arial"/>
          <w:color w:val="FF0000"/>
          <w:sz w:val="34"/>
          <w:lang w:val="en-US"/>
        </w:rPr>
        <w:t xml:space="preserve"> </w:t>
      </w:r>
    </w:p>
    <w:p w:rsidR="006B7E77" w:rsidRDefault="00BE00B8" w:rsidP="00BE00B8">
      <w:pPr>
        <w:rPr>
          <w:lang w:val="en-US"/>
        </w:rPr>
      </w:pPr>
      <w:r w:rsidRPr="00BE00B8">
        <w:rPr>
          <w:lang w:val="en-US"/>
        </w:rPr>
        <w:t>Biosphere</w:t>
      </w:r>
      <w:r>
        <w:rPr>
          <w:lang w:val="en-US"/>
        </w:rPr>
        <w:t xml:space="preserve"> </w:t>
      </w:r>
      <w:r w:rsidRPr="00BE00B8">
        <w:rPr>
          <w:lang w:val="en-US"/>
        </w:rPr>
        <w:t xml:space="preserve">The largest scale of ecological organization is the biosphere: the total sum of ecosystems on the planet. Ecological relationships regulate the flux of energy, nutrients, and climate all the way up to the planetary scale. For example, the dynamic history of the planetary atmosphere's CO2 and O2 composition has been affected by the biogenic flux of gases coming from respiration and photosynthesis, with levels fluctuating over time in relation to the ecology and evolution of plants and animals.[46] Ecological theory has also been used to explain self-emergent regulatory phenomena at the planetary scale: for example, the Gaia hypothesis is an example of holism applied in ecological theory.[47] </w:t>
      </w:r>
    </w:p>
    <w:p w:rsidR="006B7E77" w:rsidRDefault="00500551" w:rsidP="006B7E77">
      <w:pPr>
        <w:pStyle w:val="Heading2"/>
        <w:rPr>
          <w:lang w:val="en-US"/>
        </w:rPr>
      </w:pPr>
      <w:bookmarkStart w:id="17" w:name="_Toc509868617"/>
      <w:r>
        <w:rPr>
          <w:rFonts w:ascii="Arial" w:hAnsi="Arial"/>
          <w:noProof/>
          <w:color w:val="FF0000"/>
          <w:sz w:val="34"/>
          <w:lang w:eastAsia="el-GR"/>
        </w:rPr>
        <w:drawing>
          <wp:anchor distT="0" distB="0" distL="114300" distR="114300" simplePos="0" relativeHeight="251658240" behindDoc="0" locked="0" layoutInCell="1" allowOverlap="1" wp14:anchorId="63DF5567" wp14:editId="09DC4E14">
            <wp:simplePos x="1348105" y="902335"/>
            <wp:positionH relativeFrom="margin">
              <wp:align>left</wp:align>
            </wp:positionH>
            <wp:positionV relativeFrom="margin">
              <wp:align>center</wp:align>
            </wp:positionV>
            <wp:extent cx="3282315" cy="2359660"/>
            <wp:effectExtent l="0" t="0" r="0"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fecycle_apple.gif"/>
                    <pic:cNvPicPr/>
                  </pic:nvPicPr>
                  <pic:blipFill>
                    <a:blip r:embed="rId8">
                      <a:extLst>
                        <a:ext uri="{28A0092B-C50C-407E-A947-70E740481C1C}">
                          <a14:useLocalDpi xmlns:a14="http://schemas.microsoft.com/office/drawing/2010/main" val="0"/>
                        </a:ext>
                      </a:extLst>
                    </a:blip>
                    <a:stretch>
                      <a:fillRect/>
                    </a:stretch>
                  </pic:blipFill>
                  <pic:spPr>
                    <a:xfrm>
                      <a:off x="0" y="0"/>
                      <a:ext cx="3286234" cy="2362492"/>
                    </a:xfrm>
                    <a:prstGeom prst="rect">
                      <a:avLst/>
                    </a:prstGeom>
                  </pic:spPr>
                </pic:pic>
              </a:graphicData>
            </a:graphic>
            <wp14:sizeRelH relativeFrom="margin">
              <wp14:pctWidth>0</wp14:pctWidth>
            </wp14:sizeRelH>
            <wp14:sizeRelV relativeFrom="margin">
              <wp14:pctHeight>0</wp14:pctHeight>
            </wp14:sizeRelV>
          </wp:anchor>
        </w:drawing>
      </w:r>
      <w:r w:rsidR="006B7E77">
        <w:rPr>
          <w:lang w:val="en-US"/>
        </w:rPr>
        <w:t>Heading 2</w:t>
      </w:r>
      <w:bookmarkEnd w:id="17"/>
    </w:p>
    <w:p w:rsidR="001F02AB" w:rsidRDefault="00BE00B8" w:rsidP="00BE00B8">
      <w:pPr>
        <w:rPr>
          <w:lang w:val="en-US"/>
        </w:rPr>
      </w:pPr>
      <w:r w:rsidRPr="00BE00B8">
        <w:rPr>
          <w:lang w:val="en-US"/>
        </w:rPr>
        <w:t>The Gaia hypothesis states that there is an emergent feedback loop generated by the metabolism of living organisms that maintains the core temperature of the Earth and atmospheric conditions within a narrow self-regulating range of tolerance.[48]</w:t>
      </w:r>
    </w:p>
    <w:p w:rsidR="00526867" w:rsidRPr="00AD3310" w:rsidRDefault="00BE00B8" w:rsidP="00AD3310">
      <w:pPr>
        <w:spacing w:before="0" w:after="200" w:line="276" w:lineRule="auto"/>
        <w:ind w:firstLine="0"/>
        <w:rPr>
          <w:lang w:val="en-US"/>
        </w:rPr>
      </w:pPr>
      <w:r>
        <w:rPr>
          <w:lang w:val="en-US"/>
        </w:rPr>
        <w:br w:type="page"/>
      </w:r>
      <w:r w:rsidR="00526867" w:rsidRPr="00526867">
        <w:rPr>
          <w:rFonts w:ascii="Arial" w:hAnsi="Arial" w:cs="Arial"/>
          <w:color w:val="FF0000"/>
          <w:sz w:val="34"/>
          <w:szCs w:val="34"/>
          <w:lang w:val="en-US"/>
        </w:rPr>
        <w:lastRenderedPageBreak/>
        <w:t xml:space="preserve">Biome </w:t>
      </w:r>
    </w:p>
    <w:p w:rsidR="00526867" w:rsidRPr="00526867" w:rsidRDefault="00526867" w:rsidP="00526867">
      <w:pPr>
        <w:rPr>
          <w:lang w:val="en-US"/>
        </w:rPr>
      </w:pPr>
      <w:r w:rsidRPr="00526867">
        <w:rPr>
          <w:lang w:val="en-US"/>
        </w:rPr>
        <w:t>Biome are larger units of organization that categorize regions of the Earth's ecosystems, mainly according to the structure and composition of vegetation.[42] There are different methods to define the continental boundaries of biomes dominated by different functional types of vegetative communities that are limited in distribution by climate, precipitation, weather and other environmental variables. Biomes include tropical rainforest, temperate broadleaf and mixed forest, temperate deciduous forest, taiga, tundra, hot desert, and polar desert.[43] Other researchers have recently categorized other biomes, such as the human and oceanic microbiomes. To a microbe, the human body is a habitat and a landscape.[44]</w:t>
      </w:r>
    </w:p>
    <w:p w:rsidR="00526867" w:rsidRPr="00526867" w:rsidRDefault="00526867" w:rsidP="00526867">
      <w:pPr>
        <w:rPr>
          <w:lang w:val="en-US"/>
        </w:rPr>
      </w:pPr>
      <w:r w:rsidRPr="00526867">
        <w:rPr>
          <w:lang w:val="en-US"/>
        </w:rPr>
        <w:t>Heading 2</w:t>
      </w:r>
    </w:p>
    <w:p w:rsidR="00AD3310" w:rsidRDefault="00526867" w:rsidP="00AD3310">
      <w:pPr>
        <w:rPr>
          <w:lang w:val="en-US"/>
        </w:rPr>
      </w:pPr>
      <w:r w:rsidRPr="00526867">
        <w:rPr>
          <w:lang w:val="en-US"/>
        </w:rPr>
        <w:t xml:space="preserve"> Microbiomes were discovered largely through advances in molecular genetics, which have revealed a hidden richness of microbial diversity on the planet. The oceanic microbiome plays a significant role in the ecological biogeochemistry of the planet's oceans.[45]</w:t>
      </w:r>
    </w:p>
    <w:p w:rsidR="00AD3310" w:rsidRDefault="00AD3310">
      <w:pPr>
        <w:spacing w:before="0" w:after="200" w:line="276" w:lineRule="auto"/>
        <w:ind w:firstLine="0"/>
        <w:rPr>
          <w:lang w:val="en-US"/>
        </w:rPr>
      </w:pPr>
      <w:r>
        <w:rPr>
          <w:lang w:val="en-US"/>
        </w:rPr>
        <w:br w:type="page"/>
      </w:r>
    </w:p>
    <w:p w:rsidR="00E809E9" w:rsidRPr="00E809E9" w:rsidRDefault="00E809E9" w:rsidP="00E54F1E">
      <w:pPr>
        <w:pStyle w:val="Heading1"/>
        <w:jc w:val="center"/>
      </w:pPr>
      <w:bookmarkStart w:id="18" w:name="_Toc509868618"/>
      <w:r w:rsidRPr="00E809E9">
        <w:lastRenderedPageBreak/>
        <w:t>Η οικογένεια μου</w:t>
      </w:r>
      <w:bookmarkEnd w:id="18"/>
    </w:p>
    <w:p w:rsidR="00AD3310" w:rsidRDefault="00AD3310" w:rsidP="00AD3310">
      <w:pPr>
        <w:rPr>
          <w:lang w:val="en-US"/>
        </w:rPr>
      </w:pPr>
      <w:r>
        <w:rPr>
          <w:noProof/>
          <w:lang w:eastAsia="el-GR"/>
        </w:rPr>
        <w:drawing>
          <wp:inline distT="0" distB="0" distL="0" distR="0">
            <wp:extent cx="5486400" cy="3200400"/>
            <wp:effectExtent l="0" t="0" r="0" b="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0B65AC" w:rsidRPr="00B927C7" w:rsidRDefault="000B65AC" w:rsidP="00BE00B8">
      <w:pPr>
        <w:rPr>
          <w:lang w:val="en-US"/>
        </w:rPr>
      </w:pPr>
    </w:p>
    <w:sectPr w:rsidR="000B65AC" w:rsidRPr="00B927C7" w:rsidSect="00EC5F17">
      <w:headerReference w:type="default" r:id="rId14"/>
      <w:footerReference w:type="default" r:id="rId15"/>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5357" w:rsidRDefault="00D35357" w:rsidP="00981E03">
      <w:pPr>
        <w:spacing w:before="0" w:after="0" w:line="240" w:lineRule="auto"/>
      </w:pPr>
      <w:r>
        <w:separator/>
      </w:r>
    </w:p>
  </w:endnote>
  <w:endnote w:type="continuationSeparator" w:id="0">
    <w:p w:rsidR="00D35357" w:rsidRDefault="00D35357" w:rsidP="00981E0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19E" w:rsidRDefault="00C8419E">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Λήμματα από 1-5</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rPr>
      <w:fldChar w:fldCharType="begin"/>
    </w:r>
    <w:r>
      <w:instrText xml:space="preserve"> PAGE   \* MERGEFORMAT </w:instrText>
    </w:r>
    <w:r>
      <w:rPr>
        <w:rFonts w:asciiTheme="minorHAnsi" w:eastAsiaTheme="minorEastAsia" w:hAnsiTheme="minorHAnsi"/>
      </w:rPr>
      <w:fldChar w:fldCharType="separate"/>
    </w:r>
    <w:r w:rsidR="003F7F87" w:rsidRPr="003F7F87">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C8419E" w:rsidRDefault="00C8419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5357" w:rsidRDefault="00D35357" w:rsidP="00981E03">
      <w:pPr>
        <w:spacing w:before="0" w:after="0" w:line="240" w:lineRule="auto"/>
      </w:pPr>
      <w:r>
        <w:separator/>
      </w:r>
    </w:p>
  </w:footnote>
  <w:footnote w:type="continuationSeparator" w:id="0">
    <w:p w:rsidR="00D35357" w:rsidRDefault="00D35357" w:rsidP="00981E03">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0"/>
        <w:szCs w:val="32"/>
      </w:rPr>
      <w:alias w:val="Title"/>
      <w:id w:val="77738743"/>
      <w:placeholder>
        <w:docPart w:val="40225E8030944FF8A36F414F1B98070C"/>
      </w:placeholder>
      <w:dataBinding w:prefixMappings="xmlns:ns0='http://schemas.openxmlformats.org/package/2006/metadata/core-properties' xmlns:ns1='http://purl.org/dc/elements/1.1/'" w:xpath="/ns0:coreProperties[1]/ns1:title[1]" w:storeItemID="{6C3C8BC8-F283-45AE-878A-BAB7291924A1}"/>
      <w:text/>
    </w:sdtPr>
    <w:sdtEndPr/>
    <w:sdtContent>
      <w:p w:rsidR="00C8419E" w:rsidRDefault="00C8419E">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0"/>
            <w:szCs w:val="32"/>
            <w:lang w:val="en-US"/>
          </w:rPr>
          <w:t>[1]</w:t>
        </w:r>
        <w:r w:rsidRPr="00C8419E">
          <w:rPr>
            <w:rFonts w:asciiTheme="majorHAnsi" w:eastAsiaTheme="majorEastAsia" w:hAnsiTheme="majorHAnsi" w:cstheme="majorBidi"/>
            <w:sz w:val="30"/>
            <w:szCs w:val="32"/>
            <w:lang w:val="en-US"/>
          </w:rPr>
          <w:t>Ecology</w:t>
        </w:r>
      </w:p>
    </w:sdtContent>
  </w:sdt>
  <w:p w:rsidR="0048694F" w:rsidRPr="0048694F" w:rsidRDefault="0048694F" w:rsidP="00C8419E">
    <w:pPr>
      <w:pStyle w:val="Header"/>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27C7"/>
    <w:rsid w:val="000920F2"/>
    <w:rsid w:val="000B65AC"/>
    <w:rsid w:val="00100D0F"/>
    <w:rsid w:val="001F02AB"/>
    <w:rsid w:val="0027789E"/>
    <w:rsid w:val="00295D70"/>
    <w:rsid w:val="00324FE6"/>
    <w:rsid w:val="003F7F87"/>
    <w:rsid w:val="0048694F"/>
    <w:rsid w:val="00500551"/>
    <w:rsid w:val="00526867"/>
    <w:rsid w:val="006163D2"/>
    <w:rsid w:val="006B7E77"/>
    <w:rsid w:val="00857AD2"/>
    <w:rsid w:val="00981E03"/>
    <w:rsid w:val="009F49EF"/>
    <w:rsid w:val="00AD3310"/>
    <w:rsid w:val="00B03762"/>
    <w:rsid w:val="00B927C7"/>
    <w:rsid w:val="00BE00B8"/>
    <w:rsid w:val="00C8419E"/>
    <w:rsid w:val="00D35357"/>
    <w:rsid w:val="00D602FC"/>
    <w:rsid w:val="00D76237"/>
    <w:rsid w:val="00E54F1E"/>
    <w:rsid w:val="00E809E9"/>
    <w:rsid w:val="00EC5F17"/>
    <w:rsid w:val="00EE7F3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5D70"/>
    <w:pPr>
      <w:spacing w:before="240" w:after="240" w:line="312" w:lineRule="auto"/>
      <w:ind w:firstLine="709"/>
    </w:pPr>
    <w:rPr>
      <w:rFonts w:ascii="Times New Roman" w:hAnsi="Times New Roman"/>
    </w:rPr>
  </w:style>
  <w:style w:type="paragraph" w:styleId="Heading1">
    <w:name w:val="heading 1"/>
    <w:basedOn w:val="Normal"/>
    <w:next w:val="Normal"/>
    <w:link w:val="Heading1Char"/>
    <w:uiPriority w:val="9"/>
    <w:qFormat/>
    <w:rsid w:val="006163D2"/>
    <w:pPr>
      <w:keepNext/>
      <w:keepLines/>
      <w:spacing w:before="480" w:after="3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F49E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63D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F49EF"/>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48694F"/>
    <w:pPr>
      <w:tabs>
        <w:tab w:val="center" w:pos="4153"/>
        <w:tab w:val="right" w:pos="8306"/>
      </w:tabs>
      <w:spacing w:before="0" w:after="0" w:line="240" w:lineRule="auto"/>
    </w:pPr>
  </w:style>
  <w:style w:type="character" w:customStyle="1" w:styleId="HeaderChar">
    <w:name w:val="Header Char"/>
    <w:basedOn w:val="DefaultParagraphFont"/>
    <w:link w:val="Header"/>
    <w:uiPriority w:val="99"/>
    <w:rsid w:val="0048694F"/>
    <w:rPr>
      <w:rFonts w:ascii="Times New Roman" w:hAnsi="Times New Roman"/>
    </w:rPr>
  </w:style>
  <w:style w:type="paragraph" w:styleId="Footer">
    <w:name w:val="footer"/>
    <w:basedOn w:val="Normal"/>
    <w:link w:val="FooterChar"/>
    <w:uiPriority w:val="99"/>
    <w:unhideWhenUsed/>
    <w:rsid w:val="0048694F"/>
    <w:pPr>
      <w:tabs>
        <w:tab w:val="center" w:pos="4153"/>
        <w:tab w:val="right" w:pos="8306"/>
      </w:tabs>
      <w:spacing w:before="0" w:after="0" w:line="240" w:lineRule="auto"/>
    </w:pPr>
  </w:style>
  <w:style w:type="character" w:customStyle="1" w:styleId="FooterChar">
    <w:name w:val="Footer Char"/>
    <w:basedOn w:val="DefaultParagraphFont"/>
    <w:link w:val="Footer"/>
    <w:uiPriority w:val="99"/>
    <w:rsid w:val="0048694F"/>
    <w:rPr>
      <w:rFonts w:ascii="Times New Roman" w:hAnsi="Times New Roman"/>
    </w:rPr>
  </w:style>
  <w:style w:type="paragraph" w:styleId="BalloonText">
    <w:name w:val="Balloon Text"/>
    <w:basedOn w:val="Normal"/>
    <w:link w:val="BalloonTextChar"/>
    <w:uiPriority w:val="99"/>
    <w:semiHidden/>
    <w:unhideWhenUsed/>
    <w:rsid w:val="0048694F"/>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694F"/>
    <w:rPr>
      <w:rFonts w:ascii="Tahoma" w:hAnsi="Tahoma" w:cs="Tahoma"/>
      <w:sz w:val="16"/>
      <w:szCs w:val="16"/>
    </w:rPr>
  </w:style>
  <w:style w:type="table" w:styleId="TableGrid">
    <w:name w:val="Table Grid"/>
    <w:basedOn w:val="TableNormal"/>
    <w:uiPriority w:val="59"/>
    <w:rsid w:val="00B037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857AD2"/>
    <w:pPr>
      <w:spacing w:after="0" w:line="276" w:lineRule="auto"/>
      <w:ind w:firstLine="0"/>
      <w:outlineLvl w:val="9"/>
    </w:pPr>
    <w:rPr>
      <w:lang w:val="en-US" w:eastAsia="ja-JP"/>
    </w:rPr>
  </w:style>
  <w:style w:type="paragraph" w:styleId="TOC1">
    <w:name w:val="toc 1"/>
    <w:basedOn w:val="Normal"/>
    <w:next w:val="Normal"/>
    <w:autoRedefine/>
    <w:uiPriority w:val="39"/>
    <w:unhideWhenUsed/>
    <w:rsid w:val="00857AD2"/>
    <w:pPr>
      <w:spacing w:after="100"/>
    </w:pPr>
  </w:style>
  <w:style w:type="paragraph" w:styleId="TOC2">
    <w:name w:val="toc 2"/>
    <w:basedOn w:val="Normal"/>
    <w:next w:val="Normal"/>
    <w:autoRedefine/>
    <w:uiPriority w:val="39"/>
    <w:unhideWhenUsed/>
    <w:rsid w:val="00857AD2"/>
    <w:pPr>
      <w:spacing w:after="100"/>
      <w:ind w:left="220"/>
    </w:pPr>
  </w:style>
  <w:style w:type="character" w:styleId="Hyperlink">
    <w:name w:val="Hyperlink"/>
    <w:basedOn w:val="DefaultParagraphFont"/>
    <w:uiPriority w:val="99"/>
    <w:unhideWhenUsed/>
    <w:rsid w:val="00857AD2"/>
    <w:rPr>
      <w:color w:val="0000FF" w:themeColor="hyperlink"/>
      <w:u w:val="single"/>
    </w:rPr>
  </w:style>
  <w:style w:type="paragraph" w:styleId="Revision">
    <w:name w:val="Revision"/>
    <w:hidden/>
    <w:uiPriority w:val="99"/>
    <w:semiHidden/>
    <w:rsid w:val="00100D0F"/>
    <w:pPr>
      <w:spacing w:after="0" w:line="240" w:lineRule="auto"/>
    </w:pPr>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5D70"/>
    <w:pPr>
      <w:spacing w:before="240" w:after="240" w:line="312" w:lineRule="auto"/>
      <w:ind w:firstLine="709"/>
    </w:pPr>
    <w:rPr>
      <w:rFonts w:ascii="Times New Roman" w:hAnsi="Times New Roman"/>
    </w:rPr>
  </w:style>
  <w:style w:type="paragraph" w:styleId="Heading1">
    <w:name w:val="heading 1"/>
    <w:basedOn w:val="Normal"/>
    <w:next w:val="Normal"/>
    <w:link w:val="Heading1Char"/>
    <w:uiPriority w:val="9"/>
    <w:qFormat/>
    <w:rsid w:val="006163D2"/>
    <w:pPr>
      <w:keepNext/>
      <w:keepLines/>
      <w:spacing w:before="480" w:after="3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F49E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63D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F49EF"/>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48694F"/>
    <w:pPr>
      <w:tabs>
        <w:tab w:val="center" w:pos="4153"/>
        <w:tab w:val="right" w:pos="8306"/>
      </w:tabs>
      <w:spacing w:before="0" w:after="0" w:line="240" w:lineRule="auto"/>
    </w:pPr>
  </w:style>
  <w:style w:type="character" w:customStyle="1" w:styleId="HeaderChar">
    <w:name w:val="Header Char"/>
    <w:basedOn w:val="DefaultParagraphFont"/>
    <w:link w:val="Header"/>
    <w:uiPriority w:val="99"/>
    <w:rsid w:val="0048694F"/>
    <w:rPr>
      <w:rFonts w:ascii="Times New Roman" w:hAnsi="Times New Roman"/>
    </w:rPr>
  </w:style>
  <w:style w:type="paragraph" w:styleId="Footer">
    <w:name w:val="footer"/>
    <w:basedOn w:val="Normal"/>
    <w:link w:val="FooterChar"/>
    <w:uiPriority w:val="99"/>
    <w:unhideWhenUsed/>
    <w:rsid w:val="0048694F"/>
    <w:pPr>
      <w:tabs>
        <w:tab w:val="center" w:pos="4153"/>
        <w:tab w:val="right" w:pos="8306"/>
      </w:tabs>
      <w:spacing w:before="0" w:after="0" w:line="240" w:lineRule="auto"/>
    </w:pPr>
  </w:style>
  <w:style w:type="character" w:customStyle="1" w:styleId="FooterChar">
    <w:name w:val="Footer Char"/>
    <w:basedOn w:val="DefaultParagraphFont"/>
    <w:link w:val="Footer"/>
    <w:uiPriority w:val="99"/>
    <w:rsid w:val="0048694F"/>
    <w:rPr>
      <w:rFonts w:ascii="Times New Roman" w:hAnsi="Times New Roman"/>
    </w:rPr>
  </w:style>
  <w:style w:type="paragraph" w:styleId="BalloonText">
    <w:name w:val="Balloon Text"/>
    <w:basedOn w:val="Normal"/>
    <w:link w:val="BalloonTextChar"/>
    <w:uiPriority w:val="99"/>
    <w:semiHidden/>
    <w:unhideWhenUsed/>
    <w:rsid w:val="0048694F"/>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694F"/>
    <w:rPr>
      <w:rFonts w:ascii="Tahoma" w:hAnsi="Tahoma" w:cs="Tahoma"/>
      <w:sz w:val="16"/>
      <w:szCs w:val="16"/>
    </w:rPr>
  </w:style>
  <w:style w:type="table" w:styleId="TableGrid">
    <w:name w:val="Table Grid"/>
    <w:basedOn w:val="TableNormal"/>
    <w:uiPriority w:val="59"/>
    <w:rsid w:val="00B037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857AD2"/>
    <w:pPr>
      <w:spacing w:after="0" w:line="276" w:lineRule="auto"/>
      <w:ind w:firstLine="0"/>
      <w:outlineLvl w:val="9"/>
    </w:pPr>
    <w:rPr>
      <w:lang w:val="en-US" w:eastAsia="ja-JP"/>
    </w:rPr>
  </w:style>
  <w:style w:type="paragraph" w:styleId="TOC1">
    <w:name w:val="toc 1"/>
    <w:basedOn w:val="Normal"/>
    <w:next w:val="Normal"/>
    <w:autoRedefine/>
    <w:uiPriority w:val="39"/>
    <w:unhideWhenUsed/>
    <w:rsid w:val="00857AD2"/>
    <w:pPr>
      <w:spacing w:after="100"/>
    </w:pPr>
  </w:style>
  <w:style w:type="paragraph" w:styleId="TOC2">
    <w:name w:val="toc 2"/>
    <w:basedOn w:val="Normal"/>
    <w:next w:val="Normal"/>
    <w:autoRedefine/>
    <w:uiPriority w:val="39"/>
    <w:unhideWhenUsed/>
    <w:rsid w:val="00857AD2"/>
    <w:pPr>
      <w:spacing w:after="100"/>
      <w:ind w:left="220"/>
    </w:pPr>
  </w:style>
  <w:style w:type="character" w:styleId="Hyperlink">
    <w:name w:val="Hyperlink"/>
    <w:basedOn w:val="DefaultParagraphFont"/>
    <w:uiPriority w:val="99"/>
    <w:unhideWhenUsed/>
    <w:rsid w:val="00857AD2"/>
    <w:rPr>
      <w:color w:val="0000FF" w:themeColor="hyperlink"/>
      <w:u w:val="single"/>
    </w:rPr>
  </w:style>
  <w:style w:type="paragraph" w:styleId="Revision">
    <w:name w:val="Revision"/>
    <w:hidden/>
    <w:uiPriority w:val="99"/>
    <w:semiHidden/>
    <w:rsid w:val="00100D0F"/>
    <w:pPr>
      <w:spacing w:after="0" w:line="240" w:lineRule="auto"/>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microsoft.com/office/2007/relationships/diagramDrawing" Target="diagrams/drawing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header" Target="head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BB4615C-77A7-4495-8345-A5598CD21EED}" type="doc">
      <dgm:prSet loTypeId="urn:microsoft.com/office/officeart/2005/8/layout/hierarchy5" loCatId="hierarchy" qsTypeId="urn:microsoft.com/office/officeart/2005/8/quickstyle/simple1" qsCatId="simple" csTypeId="urn:microsoft.com/office/officeart/2005/8/colors/accent1_2" csCatId="accent1" phldr="1"/>
      <dgm:spPr/>
      <dgm:t>
        <a:bodyPr/>
        <a:lstStyle/>
        <a:p>
          <a:endParaRPr lang="el-GR"/>
        </a:p>
      </dgm:t>
    </dgm:pt>
    <dgm:pt modelId="{AD33178A-B137-4F99-94AA-2F885479140A}">
      <dgm:prSet phldrT="[Text]"/>
      <dgm:spPr/>
      <dgm:t>
        <a:bodyPr/>
        <a:lstStyle/>
        <a:p>
          <a:r>
            <a:rPr lang="el-GR"/>
            <a:t>Μαρία</a:t>
          </a:r>
        </a:p>
        <a:p>
          <a:r>
            <a:rPr lang="el-GR"/>
            <a:t>Αθανασία</a:t>
          </a:r>
        </a:p>
      </dgm:t>
    </dgm:pt>
    <dgm:pt modelId="{7C1131A5-4990-4FD4-AF77-A77B84F596E4}" type="parTrans" cxnId="{1CEDFA50-5DF8-49C3-B84A-C9AB8630CD3C}">
      <dgm:prSet/>
      <dgm:spPr/>
      <dgm:t>
        <a:bodyPr/>
        <a:lstStyle/>
        <a:p>
          <a:endParaRPr lang="el-GR"/>
        </a:p>
      </dgm:t>
    </dgm:pt>
    <dgm:pt modelId="{DD5194BC-5509-4252-BC84-2A077A3B92EA}" type="sibTrans" cxnId="{1CEDFA50-5DF8-49C3-B84A-C9AB8630CD3C}">
      <dgm:prSet/>
      <dgm:spPr/>
      <dgm:t>
        <a:bodyPr/>
        <a:lstStyle/>
        <a:p>
          <a:endParaRPr lang="el-GR"/>
        </a:p>
      </dgm:t>
    </dgm:pt>
    <dgm:pt modelId="{E0B281C0-A2E9-468F-B2BC-A7F1D314657F}">
      <dgm:prSet phldrT="[Text]"/>
      <dgm:spPr/>
      <dgm:t>
        <a:bodyPr/>
        <a:lstStyle/>
        <a:p>
          <a:r>
            <a:rPr lang="el-GR"/>
            <a:t>Αχιλλέας</a:t>
          </a:r>
        </a:p>
      </dgm:t>
    </dgm:pt>
    <dgm:pt modelId="{E971093A-41B9-4C89-9DF8-A20FA0EF5A34}" type="parTrans" cxnId="{7E3A6C20-B4A0-4C76-A13E-7C19FBF42371}">
      <dgm:prSet/>
      <dgm:spPr/>
      <dgm:t>
        <a:bodyPr/>
        <a:lstStyle/>
        <a:p>
          <a:endParaRPr lang="el-GR"/>
        </a:p>
      </dgm:t>
    </dgm:pt>
    <dgm:pt modelId="{9B76A0DA-7154-4653-8686-9F57A06FC72F}" type="sibTrans" cxnId="{7E3A6C20-B4A0-4C76-A13E-7C19FBF42371}">
      <dgm:prSet/>
      <dgm:spPr/>
      <dgm:t>
        <a:bodyPr/>
        <a:lstStyle/>
        <a:p>
          <a:endParaRPr lang="el-GR"/>
        </a:p>
      </dgm:t>
    </dgm:pt>
    <dgm:pt modelId="{C54734C9-704A-4214-933D-248DF609C7DC}">
      <dgm:prSet phldrT="[Text]"/>
      <dgm:spPr/>
      <dgm:t>
        <a:bodyPr/>
        <a:lstStyle/>
        <a:p>
          <a:r>
            <a:rPr lang="el-GR"/>
            <a:t>Θανάσης</a:t>
          </a:r>
        </a:p>
      </dgm:t>
    </dgm:pt>
    <dgm:pt modelId="{D4EFA6B4-4A41-46A0-82E6-1E79691CF15D}" type="parTrans" cxnId="{13344B63-9877-4BAB-83B1-3A9A020B8D35}">
      <dgm:prSet/>
      <dgm:spPr/>
      <dgm:t>
        <a:bodyPr/>
        <a:lstStyle/>
        <a:p>
          <a:endParaRPr lang="el-GR"/>
        </a:p>
      </dgm:t>
    </dgm:pt>
    <dgm:pt modelId="{ADC44D14-2957-4693-BA6C-7DCB8390F4EF}" type="sibTrans" cxnId="{13344B63-9877-4BAB-83B1-3A9A020B8D35}">
      <dgm:prSet/>
      <dgm:spPr/>
      <dgm:t>
        <a:bodyPr/>
        <a:lstStyle/>
        <a:p>
          <a:endParaRPr lang="el-GR"/>
        </a:p>
      </dgm:t>
    </dgm:pt>
    <dgm:pt modelId="{65A5E250-EE30-4FAC-BC70-ED6D04E4BBA7}">
      <dgm:prSet phldrT="[Text]"/>
      <dgm:spPr/>
      <dgm:t>
        <a:bodyPr/>
        <a:lstStyle/>
        <a:p>
          <a:r>
            <a:rPr lang="el-GR"/>
            <a:t>Κωσταντίνα</a:t>
          </a:r>
        </a:p>
      </dgm:t>
    </dgm:pt>
    <dgm:pt modelId="{CF2701A7-AC0C-40D6-9464-F6F633E56424}" type="parTrans" cxnId="{5305A63C-4C57-4F64-A769-B86C8D361599}">
      <dgm:prSet/>
      <dgm:spPr/>
      <dgm:t>
        <a:bodyPr/>
        <a:lstStyle/>
        <a:p>
          <a:endParaRPr lang="el-GR"/>
        </a:p>
      </dgm:t>
    </dgm:pt>
    <dgm:pt modelId="{9FDDE840-35A8-4686-A362-3BC3BC98CA2C}" type="sibTrans" cxnId="{5305A63C-4C57-4F64-A769-B86C8D361599}">
      <dgm:prSet/>
      <dgm:spPr/>
      <dgm:t>
        <a:bodyPr/>
        <a:lstStyle/>
        <a:p>
          <a:endParaRPr lang="el-GR"/>
        </a:p>
      </dgm:t>
    </dgm:pt>
    <dgm:pt modelId="{F8BEF5C5-EB88-4531-AAF4-6CE4E6F7EF34}">
      <dgm:prSet phldrT="[Text]"/>
      <dgm:spPr/>
      <dgm:t>
        <a:bodyPr/>
        <a:lstStyle/>
        <a:p>
          <a:r>
            <a:rPr lang="el-GR"/>
            <a:t>Βασιλική</a:t>
          </a:r>
        </a:p>
      </dgm:t>
    </dgm:pt>
    <dgm:pt modelId="{5A2D8568-824D-4F7B-B0F3-9C217F3E5F4C}" type="parTrans" cxnId="{95547D01-75C0-42BF-A003-C992B8EB79AE}">
      <dgm:prSet/>
      <dgm:spPr/>
      <dgm:t>
        <a:bodyPr/>
        <a:lstStyle/>
        <a:p>
          <a:endParaRPr lang="el-GR"/>
        </a:p>
      </dgm:t>
    </dgm:pt>
    <dgm:pt modelId="{12EC7F77-4AFA-4F97-A691-03E6331AC8F0}" type="sibTrans" cxnId="{95547D01-75C0-42BF-A003-C992B8EB79AE}">
      <dgm:prSet/>
      <dgm:spPr/>
      <dgm:t>
        <a:bodyPr/>
        <a:lstStyle/>
        <a:p>
          <a:endParaRPr lang="el-GR"/>
        </a:p>
      </dgm:t>
    </dgm:pt>
    <dgm:pt modelId="{2E164BFD-D744-4B10-AA82-99D4EA95B312}">
      <dgm:prSet phldrT="[Text]"/>
      <dgm:spPr/>
      <dgm:t>
        <a:bodyPr/>
        <a:lstStyle/>
        <a:p>
          <a:r>
            <a:rPr lang="el-GR"/>
            <a:t>Γιώργος</a:t>
          </a:r>
        </a:p>
        <a:p>
          <a:r>
            <a:rPr lang="el-GR"/>
            <a:t>Μαρία</a:t>
          </a:r>
        </a:p>
      </dgm:t>
    </dgm:pt>
    <dgm:pt modelId="{0F02ACAC-6233-404A-AB06-7AEB30A220BB}" type="parTrans" cxnId="{F200B4F0-470E-4D28-A705-BBB79208EEC5}">
      <dgm:prSet/>
      <dgm:spPr/>
      <dgm:t>
        <a:bodyPr/>
        <a:lstStyle/>
        <a:p>
          <a:endParaRPr lang="el-GR"/>
        </a:p>
      </dgm:t>
    </dgm:pt>
    <dgm:pt modelId="{D0D8C771-5AE1-4030-A528-421504DC3B26}" type="sibTrans" cxnId="{F200B4F0-470E-4D28-A705-BBB79208EEC5}">
      <dgm:prSet/>
      <dgm:spPr/>
      <dgm:t>
        <a:bodyPr/>
        <a:lstStyle/>
        <a:p>
          <a:endParaRPr lang="el-GR"/>
        </a:p>
      </dgm:t>
    </dgm:pt>
    <dgm:pt modelId="{E92F5C5B-423B-4432-8D54-EE352FD9B673}">
      <dgm:prSet phldrT="[Text]"/>
      <dgm:spPr/>
      <dgm:t>
        <a:bodyPr/>
        <a:lstStyle/>
        <a:p>
          <a:r>
            <a:rPr lang="el-GR"/>
            <a:t>ΕΓΓΟΝΙΑ</a:t>
          </a:r>
        </a:p>
      </dgm:t>
    </dgm:pt>
    <dgm:pt modelId="{AE1D33C4-E5BF-4F16-8442-31AEF262659B}" type="parTrans" cxnId="{98D3E9CE-2808-45D2-89D9-43320AA214C8}">
      <dgm:prSet/>
      <dgm:spPr/>
      <dgm:t>
        <a:bodyPr/>
        <a:lstStyle/>
        <a:p>
          <a:endParaRPr lang="el-GR"/>
        </a:p>
      </dgm:t>
    </dgm:pt>
    <dgm:pt modelId="{DC7312FD-FE6C-4B7D-96F3-C34BDD92F5DF}" type="sibTrans" cxnId="{98D3E9CE-2808-45D2-89D9-43320AA214C8}">
      <dgm:prSet/>
      <dgm:spPr/>
      <dgm:t>
        <a:bodyPr/>
        <a:lstStyle/>
        <a:p>
          <a:endParaRPr lang="el-GR"/>
        </a:p>
      </dgm:t>
    </dgm:pt>
    <dgm:pt modelId="{C5CD60AE-3635-4144-B071-5CC9A59324E5}">
      <dgm:prSet phldrT="[Text]"/>
      <dgm:spPr/>
      <dgm:t>
        <a:bodyPr/>
        <a:lstStyle/>
        <a:p>
          <a:r>
            <a:rPr lang="el-GR"/>
            <a:t>ΓΟΝΕΙΣ</a:t>
          </a:r>
        </a:p>
      </dgm:t>
    </dgm:pt>
    <dgm:pt modelId="{0F0D72A8-8AC7-43E5-B3E0-8BCD7211C7E5}" type="parTrans" cxnId="{A049C50B-B9EC-4FC0-A85C-29AC82252614}">
      <dgm:prSet/>
      <dgm:spPr/>
      <dgm:t>
        <a:bodyPr/>
        <a:lstStyle/>
        <a:p>
          <a:endParaRPr lang="el-GR"/>
        </a:p>
      </dgm:t>
    </dgm:pt>
    <dgm:pt modelId="{3BFCB06E-16E1-447B-833D-91A91E103886}" type="sibTrans" cxnId="{A049C50B-B9EC-4FC0-A85C-29AC82252614}">
      <dgm:prSet/>
      <dgm:spPr/>
      <dgm:t>
        <a:bodyPr/>
        <a:lstStyle/>
        <a:p>
          <a:endParaRPr lang="el-GR"/>
        </a:p>
      </dgm:t>
    </dgm:pt>
    <dgm:pt modelId="{B3D2866D-A014-4F16-A8AB-A6CCBC452D5B}">
      <dgm:prSet phldrT="[Text]"/>
      <dgm:spPr/>
      <dgm:t>
        <a:bodyPr/>
        <a:lstStyle/>
        <a:p>
          <a:r>
            <a:rPr lang="el-GR"/>
            <a:t>ΠΑΠΠΟΥΔΕΣ</a:t>
          </a:r>
        </a:p>
      </dgm:t>
    </dgm:pt>
    <dgm:pt modelId="{2C905AC0-ADD0-412A-B6FB-772C78FE3B88}" type="parTrans" cxnId="{2A9A4F03-2810-4711-BCBE-51E91A0B28B2}">
      <dgm:prSet/>
      <dgm:spPr/>
      <dgm:t>
        <a:bodyPr/>
        <a:lstStyle/>
        <a:p>
          <a:endParaRPr lang="el-GR"/>
        </a:p>
      </dgm:t>
    </dgm:pt>
    <dgm:pt modelId="{EEE91DC5-D753-4663-8480-88CF01883A1D}" type="sibTrans" cxnId="{2A9A4F03-2810-4711-BCBE-51E91A0B28B2}">
      <dgm:prSet/>
      <dgm:spPr/>
      <dgm:t>
        <a:bodyPr/>
        <a:lstStyle/>
        <a:p>
          <a:endParaRPr lang="el-GR"/>
        </a:p>
      </dgm:t>
    </dgm:pt>
    <dgm:pt modelId="{5E3689EC-557A-4BFD-971F-2C28CEAF1B34}" type="pres">
      <dgm:prSet presAssocID="{CBB4615C-77A7-4495-8345-A5598CD21EED}" presName="mainComposite" presStyleCnt="0">
        <dgm:presLayoutVars>
          <dgm:chPref val="1"/>
          <dgm:dir/>
          <dgm:animOne val="branch"/>
          <dgm:animLvl val="lvl"/>
          <dgm:resizeHandles val="exact"/>
        </dgm:presLayoutVars>
      </dgm:prSet>
      <dgm:spPr/>
      <dgm:t>
        <a:bodyPr/>
        <a:lstStyle/>
        <a:p>
          <a:endParaRPr lang="el-GR"/>
        </a:p>
      </dgm:t>
    </dgm:pt>
    <dgm:pt modelId="{9C1BB54A-A769-405B-9AA0-22E9AF8620F9}" type="pres">
      <dgm:prSet presAssocID="{CBB4615C-77A7-4495-8345-A5598CD21EED}" presName="hierFlow" presStyleCnt="0"/>
      <dgm:spPr/>
    </dgm:pt>
    <dgm:pt modelId="{3AD1C509-BBBE-4CF9-A45A-01AF0A185201}" type="pres">
      <dgm:prSet presAssocID="{CBB4615C-77A7-4495-8345-A5598CD21EED}" presName="firstBuf" presStyleCnt="0"/>
      <dgm:spPr/>
    </dgm:pt>
    <dgm:pt modelId="{068F61D5-C556-4BE2-B0FE-3963D2BE8D61}" type="pres">
      <dgm:prSet presAssocID="{CBB4615C-77A7-4495-8345-A5598CD21EED}" presName="hierChild1" presStyleCnt="0">
        <dgm:presLayoutVars>
          <dgm:chPref val="1"/>
          <dgm:animOne val="branch"/>
          <dgm:animLvl val="lvl"/>
        </dgm:presLayoutVars>
      </dgm:prSet>
      <dgm:spPr/>
    </dgm:pt>
    <dgm:pt modelId="{233B1A14-6F3D-4615-9A93-00EAFAAFBCC8}" type="pres">
      <dgm:prSet presAssocID="{AD33178A-B137-4F99-94AA-2F885479140A}" presName="Name17" presStyleCnt="0"/>
      <dgm:spPr/>
    </dgm:pt>
    <dgm:pt modelId="{2A9E5887-2A2A-46A4-B5DA-707D6C274603}" type="pres">
      <dgm:prSet presAssocID="{AD33178A-B137-4F99-94AA-2F885479140A}" presName="level1Shape" presStyleLbl="node0" presStyleIdx="0" presStyleCnt="1">
        <dgm:presLayoutVars>
          <dgm:chPref val="3"/>
        </dgm:presLayoutVars>
      </dgm:prSet>
      <dgm:spPr/>
      <dgm:t>
        <a:bodyPr/>
        <a:lstStyle/>
        <a:p>
          <a:endParaRPr lang="el-GR"/>
        </a:p>
      </dgm:t>
    </dgm:pt>
    <dgm:pt modelId="{5C8A39DD-D79C-4EF4-885F-D1C2004F65D8}" type="pres">
      <dgm:prSet presAssocID="{AD33178A-B137-4F99-94AA-2F885479140A}" presName="hierChild2" presStyleCnt="0"/>
      <dgm:spPr/>
    </dgm:pt>
    <dgm:pt modelId="{BC0D828B-16FB-4E25-8DC1-0152F4A8C152}" type="pres">
      <dgm:prSet presAssocID="{E971093A-41B9-4C89-9DF8-A20FA0EF5A34}" presName="Name25" presStyleLbl="parChTrans1D2" presStyleIdx="0" presStyleCnt="2"/>
      <dgm:spPr/>
      <dgm:t>
        <a:bodyPr/>
        <a:lstStyle/>
        <a:p>
          <a:endParaRPr lang="el-GR"/>
        </a:p>
      </dgm:t>
    </dgm:pt>
    <dgm:pt modelId="{863B624A-282E-4085-805F-1ACFBC1DA7D8}" type="pres">
      <dgm:prSet presAssocID="{E971093A-41B9-4C89-9DF8-A20FA0EF5A34}" presName="connTx" presStyleLbl="parChTrans1D2" presStyleIdx="0" presStyleCnt="2"/>
      <dgm:spPr/>
      <dgm:t>
        <a:bodyPr/>
        <a:lstStyle/>
        <a:p>
          <a:endParaRPr lang="el-GR"/>
        </a:p>
      </dgm:t>
    </dgm:pt>
    <dgm:pt modelId="{7953344F-6EF1-41E8-BAAE-27A57C26DC07}" type="pres">
      <dgm:prSet presAssocID="{E0B281C0-A2E9-468F-B2BC-A7F1D314657F}" presName="Name30" presStyleCnt="0"/>
      <dgm:spPr/>
    </dgm:pt>
    <dgm:pt modelId="{1AAA9CF9-1325-4248-89D8-D4D0BC108F87}" type="pres">
      <dgm:prSet presAssocID="{E0B281C0-A2E9-468F-B2BC-A7F1D314657F}" presName="level2Shape" presStyleLbl="node2" presStyleIdx="0" presStyleCnt="2"/>
      <dgm:spPr/>
      <dgm:t>
        <a:bodyPr/>
        <a:lstStyle/>
        <a:p>
          <a:endParaRPr lang="el-GR"/>
        </a:p>
      </dgm:t>
    </dgm:pt>
    <dgm:pt modelId="{FA4C545D-F143-4B7A-92C1-AA2C9C73C734}" type="pres">
      <dgm:prSet presAssocID="{E0B281C0-A2E9-468F-B2BC-A7F1D314657F}" presName="hierChild3" presStyleCnt="0"/>
      <dgm:spPr/>
    </dgm:pt>
    <dgm:pt modelId="{D720507B-9DAE-46C3-94B2-8FD65B358A44}" type="pres">
      <dgm:prSet presAssocID="{D4EFA6B4-4A41-46A0-82E6-1E79691CF15D}" presName="Name25" presStyleLbl="parChTrans1D3" presStyleIdx="0" presStyleCnt="3"/>
      <dgm:spPr/>
      <dgm:t>
        <a:bodyPr/>
        <a:lstStyle/>
        <a:p>
          <a:endParaRPr lang="el-GR"/>
        </a:p>
      </dgm:t>
    </dgm:pt>
    <dgm:pt modelId="{D7F5407F-A976-4E13-8322-1E217A41EA12}" type="pres">
      <dgm:prSet presAssocID="{D4EFA6B4-4A41-46A0-82E6-1E79691CF15D}" presName="connTx" presStyleLbl="parChTrans1D3" presStyleIdx="0" presStyleCnt="3"/>
      <dgm:spPr/>
      <dgm:t>
        <a:bodyPr/>
        <a:lstStyle/>
        <a:p>
          <a:endParaRPr lang="el-GR"/>
        </a:p>
      </dgm:t>
    </dgm:pt>
    <dgm:pt modelId="{DEDBD6F0-E2F6-422C-97BF-9423F80C9DA5}" type="pres">
      <dgm:prSet presAssocID="{C54734C9-704A-4214-933D-248DF609C7DC}" presName="Name30" presStyleCnt="0"/>
      <dgm:spPr/>
    </dgm:pt>
    <dgm:pt modelId="{07073B44-632A-48B0-933A-D97B3D31F50F}" type="pres">
      <dgm:prSet presAssocID="{C54734C9-704A-4214-933D-248DF609C7DC}" presName="level2Shape" presStyleLbl="node3" presStyleIdx="0" presStyleCnt="3"/>
      <dgm:spPr/>
      <dgm:t>
        <a:bodyPr/>
        <a:lstStyle/>
        <a:p>
          <a:endParaRPr lang="el-GR"/>
        </a:p>
      </dgm:t>
    </dgm:pt>
    <dgm:pt modelId="{75901FC5-B77F-43DE-A0F7-801EC022C00F}" type="pres">
      <dgm:prSet presAssocID="{C54734C9-704A-4214-933D-248DF609C7DC}" presName="hierChild3" presStyleCnt="0"/>
      <dgm:spPr/>
    </dgm:pt>
    <dgm:pt modelId="{5EE2B5DB-4C6A-48A2-A19C-79BCE596FEDA}" type="pres">
      <dgm:prSet presAssocID="{CF2701A7-AC0C-40D6-9464-F6F633E56424}" presName="Name25" presStyleLbl="parChTrans1D3" presStyleIdx="1" presStyleCnt="3"/>
      <dgm:spPr/>
      <dgm:t>
        <a:bodyPr/>
        <a:lstStyle/>
        <a:p>
          <a:endParaRPr lang="el-GR"/>
        </a:p>
      </dgm:t>
    </dgm:pt>
    <dgm:pt modelId="{FAC6D271-A4CC-4BE0-9F11-CA150452675E}" type="pres">
      <dgm:prSet presAssocID="{CF2701A7-AC0C-40D6-9464-F6F633E56424}" presName="connTx" presStyleLbl="parChTrans1D3" presStyleIdx="1" presStyleCnt="3"/>
      <dgm:spPr/>
      <dgm:t>
        <a:bodyPr/>
        <a:lstStyle/>
        <a:p>
          <a:endParaRPr lang="el-GR"/>
        </a:p>
      </dgm:t>
    </dgm:pt>
    <dgm:pt modelId="{C155D3B7-78BF-430F-8C79-A1C4B953069C}" type="pres">
      <dgm:prSet presAssocID="{65A5E250-EE30-4FAC-BC70-ED6D04E4BBA7}" presName="Name30" presStyleCnt="0"/>
      <dgm:spPr/>
    </dgm:pt>
    <dgm:pt modelId="{A0A322B4-C3B0-475C-94AB-603BC7C08342}" type="pres">
      <dgm:prSet presAssocID="{65A5E250-EE30-4FAC-BC70-ED6D04E4BBA7}" presName="level2Shape" presStyleLbl="node3" presStyleIdx="1" presStyleCnt="3"/>
      <dgm:spPr/>
      <dgm:t>
        <a:bodyPr/>
        <a:lstStyle/>
        <a:p>
          <a:endParaRPr lang="el-GR"/>
        </a:p>
      </dgm:t>
    </dgm:pt>
    <dgm:pt modelId="{1CE912A9-E50D-45D8-95B0-D10E217BE1EC}" type="pres">
      <dgm:prSet presAssocID="{65A5E250-EE30-4FAC-BC70-ED6D04E4BBA7}" presName="hierChild3" presStyleCnt="0"/>
      <dgm:spPr/>
    </dgm:pt>
    <dgm:pt modelId="{FA148534-4B02-4B2E-B73F-50A1D2BFC7A2}" type="pres">
      <dgm:prSet presAssocID="{5A2D8568-824D-4F7B-B0F3-9C217F3E5F4C}" presName="Name25" presStyleLbl="parChTrans1D2" presStyleIdx="1" presStyleCnt="2"/>
      <dgm:spPr/>
      <dgm:t>
        <a:bodyPr/>
        <a:lstStyle/>
        <a:p>
          <a:endParaRPr lang="el-GR"/>
        </a:p>
      </dgm:t>
    </dgm:pt>
    <dgm:pt modelId="{1A68D393-9598-4084-8781-179604B72891}" type="pres">
      <dgm:prSet presAssocID="{5A2D8568-824D-4F7B-B0F3-9C217F3E5F4C}" presName="connTx" presStyleLbl="parChTrans1D2" presStyleIdx="1" presStyleCnt="2"/>
      <dgm:spPr/>
      <dgm:t>
        <a:bodyPr/>
        <a:lstStyle/>
        <a:p>
          <a:endParaRPr lang="el-GR"/>
        </a:p>
      </dgm:t>
    </dgm:pt>
    <dgm:pt modelId="{A838A714-E0B8-41C6-8FFE-C81D74D3508B}" type="pres">
      <dgm:prSet presAssocID="{F8BEF5C5-EB88-4531-AAF4-6CE4E6F7EF34}" presName="Name30" presStyleCnt="0"/>
      <dgm:spPr/>
    </dgm:pt>
    <dgm:pt modelId="{4B9179E4-DFE4-417F-BBFF-0D77DC44BD10}" type="pres">
      <dgm:prSet presAssocID="{F8BEF5C5-EB88-4531-AAF4-6CE4E6F7EF34}" presName="level2Shape" presStyleLbl="node2" presStyleIdx="1" presStyleCnt="2"/>
      <dgm:spPr/>
      <dgm:t>
        <a:bodyPr/>
        <a:lstStyle/>
        <a:p>
          <a:endParaRPr lang="el-GR"/>
        </a:p>
      </dgm:t>
    </dgm:pt>
    <dgm:pt modelId="{E490F3D2-D37E-4EF3-B286-B065CB7D1C60}" type="pres">
      <dgm:prSet presAssocID="{F8BEF5C5-EB88-4531-AAF4-6CE4E6F7EF34}" presName="hierChild3" presStyleCnt="0"/>
      <dgm:spPr/>
    </dgm:pt>
    <dgm:pt modelId="{E4950B34-6416-438C-B49C-DFE7BE67B062}" type="pres">
      <dgm:prSet presAssocID="{0F02ACAC-6233-404A-AB06-7AEB30A220BB}" presName="Name25" presStyleLbl="parChTrans1D3" presStyleIdx="2" presStyleCnt="3"/>
      <dgm:spPr/>
      <dgm:t>
        <a:bodyPr/>
        <a:lstStyle/>
        <a:p>
          <a:endParaRPr lang="el-GR"/>
        </a:p>
      </dgm:t>
    </dgm:pt>
    <dgm:pt modelId="{7EF0A378-CF0B-4622-AC54-708CF4C63239}" type="pres">
      <dgm:prSet presAssocID="{0F02ACAC-6233-404A-AB06-7AEB30A220BB}" presName="connTx" presStyleLbl="parChTrans1D3" presStyleIdx="2" presStyleCnt="3"/>
      <dgm:spPr/>
      <dgm:t>
        <a:bodyPr/>
        <a:lstStyle/>
        <a:p>
          <a:endParaRPr lang="el-GR"/>
        </a:p>
      </dgm:t>
    </dgm:pt>
    <dgm:pt modelId="{748D747C-CB1B-45DD-9B13-0F3B3765371A}" type="pres">
      <dgm:prSet presAssocID="{2E164BFD-D744-4B10-AA82-99D4EA95B312}" presName="Name30" presStyleCnt="0"/>
      <dgm:spPr/>
    </dgm:pt>
    <dgm:pt modelId="{2964EE67-510C-456B-A6DB-B6708A589221}" type="pres">
      <dgm:prSet presAssocID="{2E164BFD-D744-4B10-AA82-99D4EA95B312}" presName="level2Shape" presStyleLbl="node3" presStyleIdx="2" presStyleCnt="3"/>
      <dgm:spPr/>
      <dgm:t>
        <a:bodyPr/>
        <a:lstStyle/>
        <a:p>
          <a:endParaRPr lang="el-GR"/>
        </a:p>
      </dgm:t>
    </dgm:pt>
    <dgm:pt modelId="{D8078B1A-D5F2-4F2B-BE82-9BEB73A026CB}" type="pres">
      <dgm:prSet presAssocID="{2E164BFD-D744-4B10-AA82-99D4EA95B312}" presName="hierChild3" presStyleCnt="0"/>
      <dgm:spPr/>
    </dgm:pt>
    <dgm:pt modelId="{D2E13468-5115-443C-8541-BE9DE5DEBF8C}" type="pres">
      <dgm:prSet presAssocID="{CBB4615C-77A7-4495-8345-A5598CD21EED}" presName="bgShapesFlow" presStyleCnt="0"/>
      <dgm:spPr/>
    </dgm:pt>
    <dgm:pt modelId="{03D4B4C9-C8DA-4C8F-95EC-828EC0B6566C}" type="pres">
      <dgm:prSet presAssocID="{E92F5C5B-423B-4432-8D54-EE352FD9B673}" presName="rectComp" presStyleCnt="0"/>
      <dgm:spPr/>
    </dgm:pt>
    <dgm:pt modelId="{A57274E1-703E-4297-9287-25CC86198F63}" type="pres">
      <dgm:prSet presAssocID="{E92F5C5B-423B-4432-8D54-EE352FD9B673}" presName="bgRect" presStyleLbl="bgShp" presStyleIdx="0" presStyleCnt="3"/>
      <dgm:spPr/>
      <dgm:t>
        <a:bodyPr/>
        <a:lstStyle/>
        <a:p>
          <a:endParaRPr lang="el-GR"/>
        </a:p>
      </dgm:t>
    </dgm:pt>
    <dgm:pt modelId="{08DBCCCA-D6C5-42E6-BF5B-53E527CFAF8F}" type="pres">
      <dgm:prSet presAssocID="{E92F5C5B-423B-4432-8D54-EE352FD9B673}" presName="bgRectTx" presStyleLbl="bgShp" presStyleIdx="0" presStyleCnt="3">
        <dgm:presLayoutVars>
          <dgm:bulletEnabled val="1"/>
        </dgm:presLayoutVars>
      </dgm:prSet>
      <dgm:spPr/>
      <dgm:t>
        <a:bodyPr/>
        <a:lstStyle/>
        <a:p>
          <a:endParaRPr lang="el-GR"/>
        </a:p>
      </dgm:t>
    </dgm:pt>
    <dgm:pt modelId="{BA8AF396-344B-4AF6-8317-8D325904E8E8}" type="pres">
      <dgm:prSet presAssocID="{E92F5C5B-423B-4432-8D54-EE352FD9B673}" presName="spComp" presStyleCnt="0"/>
      <dgm:spPr/>
    </dgm:pt>
    <dgm:pt modelId="{3110B1B3-405A-4A7C-BB20-3535CBAC7DDE}" type="pres">
      <dgm:prSet presAssocID="{E92F5C5B-423B-4432-8D54-EE352FD9B673}" presName="hSp" presStyleCnt="0"/>
      <dgm:spPr/>
    </dgm:pt>
    <dgm:pt modelId="{CD0C9DB0-F467-406F-824F-89B159BD997E}" type="pres">
      <dgm:prSet presAssocID="{C5CD60AE-3635-4144-B071-5CC9A59324E5}" presName="rectComp" presStyleCnt="0"/>
      <dgm:spPr/>
    </dgm:pt>
    <dgm:pt modelId="{8633624D-444E-4081-9F0F-055DBE1BD365}" type="pres">
      <dgm:prSet presAssocID="{C5CD60AE-3635-4144-B071-5CC9A59324E5}" presName="bgRect" presStyleLbl="bgShp" presStyleIdx="1" presStyleCnt="3"/>
      <dgm:spPr/>
      <dgm:t>
        <a:bodyPr/>
        <a:lstStyle/>
        <a:p>
          <a:endParaRPr lang="el-GR"/>
        </a:p>
      </dgm:t>
    </dgm:pt>
    <dgm:pt modelId="{A25008A6-F163-4A2D-B2B4-4821DCE39576}" type="pres">
      <dgm:prSet presAssocID="{C5CD60AE-3635-4144-B071-5CC9A59324E5}" presName="bgRectTx" presStyleLbl="bgShp" presStyleIdx="1" presStyleCnt="3">
        <dgm:presLayoutVars>
          <dgm:bulletEnabled val="1"/>
        </dgm:presLayoutVars>
      </dgm:prSet>
      <dgm:spPr/>
      <dgm:t>
        <a:bodyPr/>
        <a:lstStyle/>
        <a:p>
          <a:endParaRPr lang="el-GR"/>
        </a:p>
      </dgm:t>
    </dgm:pt>
    <dgm:pt modelId="{A820DC83-ECC4-4F95-8455-6D82C6B23F57}" type="pres">
      <dgm:prSet presAssocID="{C5CD60AE-3635-4144-B071-5CC9A59324E5}" presName="spComp" presStyleCnt="0"/>
      <dgm:spPr/>
    </dgm:pt>
    <dgm:pt modelId="{275B591F-3673-43FF-88CA-55244A3CA12F}" type="pres">
      <dgm:prSet presAssocID="{C5CD60AE-3635-4144-B071-5CC9A59324E5}" presName="hSp" presStyleCnt="0"/>
      <dgm:spPr/>
    </dgm:pt>
    <dgm:pt modelId="{3F3A6E05-4083-4DF2-B457-B83005D8992C}" type="pres">
      <dgm:prSet presAssocID="{B3D2866D-A014-4F16-A8AB-A6CCBC452D5B}" presName="rectComp" presStyleCnt="0"/>
      <dgm:spPr/>
    </dgm:pt>
    <dgm:pt modelId="{F8C9AB41-0983-430C-B0AA-27B22D6246D4}" type="pres">
      <dgm:prSet presAssocID="{B3D2866D-A014-4F16-A8AB-A6CCBC452D5B}" presName="bgRect" presStyleLbl="bgShp" presStyleIdx="2" presStyleCnt="3"/>
      <dgm:spPr/>
      <dgm:t>
        <a:bodyPr/>
        <a:lstStyle/>
        <a:p>
          <a:endParaRPr lang="el-GR"/>
        </a:p>
      </dgm:t>
    </dgm:pt>
    <dgm:pt modelId="{D7D2BAB2-BD76-4DB9-8018-B962C0039681}" type="pres">
      <dgm:prSet presAssocID="{B3D2866D-A014-4F16-A8AB-A6CCBC452D5B}" presName="bgRectTx" presStyleLbl="bgShp" presStyleIdx="2" presStyleCnt="3">
        <dgm:presLayoutVars>
          <dgm:bulletEnabled val="1"/>
        </dgm:presLayoutVars>
      </dgm:prSet>
      <dgm:spPr/>
      <dgm:t>
        <a:bodyPr/>
        <a:lstStyle/>
        <a:p>
          <a:endParaRPr lang="el-GR"/>
        </a:p>
      </dgm:t>
    </dgm:pt>
  </dgm:ptLst>
  <dgm:cxnLst>
    <dgm:cxn modelId="{08BBB2D7-B223-48F0-86D3-7106346502EB}" type="presOf" srcId="{AD33178A-B137-4F99-94AA-2F885479140A}" destId="{2A9E5887-2A2A-46A4-B5DA-707D6C274603}" srcOrd="0" destOrd="0" presId="urn:microsoft.com/office/officeart/2005/8/layout/hierarchy5"/>
    <dgm:cxn modelId="{B4AB9D8E-495F-4B55-8262-B0F5A5849F49}" type="presOf" srcId="{F8BEF5C5-EB88-4531-AAF4-6CE4E6F7EF34}" destId="{4B9179E4-DFE4-417F-BBFF-0D77DC44BD10}" srcOrd="0" destOrd="0" presId="urn:microsoft.com/office/officeart/2005/8/layout/hierarchy5"/>
    <dgm:cxn modelId="{0711E0DA-9B0C-4742-9EE9-216DA9B40382}" type="presOf" srcId="{C54734C9-704A-4214-933D-248DF609C7DC}" destId="{07073B44-632A-48B0-933A-D97B3D31F50F}" srcOrd="0" destOrd="0" presId="urn:microsoft.com/office/officeart/2005/8/layout/hierarchy5"/>
    <dgm:cxn modelId="{D2185624-5A37-4088-BD08-BA723F695A69}" type="presOf" srcId="{E971093A-41B9-4C89-9DF8-A20FA0EF5A34}" destId="{BC0D828B-16FB-4E25-8DC1-0152F4A8C152}" srcOrd="0" destOrd="0" presId="urn:microsoft.com/office/officeart/2005/8/layout/hierarchy5"/>
    <dgm:cxn modelId="{6A0352CC-96E9-48AA-AF8A-A3C309EDC94D}" type="presOf" srcId="{B3D2866D-A014-4F16-A8AB-A6CCBC452D5B}" destId="{F8C9AB41-0983-430C-B0AA-27B22D6246D4}" srcOrd="0" destOrd="0" presId="urn:microsoft.com/office/officeart/2005/8/layout/hierarchy5"/>
    <dgm:cxn modelId="{BADD5E92-3D86-4C5A-BBE8-7712E8EE3EE5}" type="presOf" srcId="{2E164BFD-D744-4B10-AA82-99D4EA95B312}" destId="{2964EE67-510C-456B-A6DB-B6708A589221}" srcOrd="0" destOrd="0" presId="urn:microsoft.com/office/officeart/2005/8/layout/hierarchy5"/>
    <dgm:cxn modelId="{2A9A4F03-2810-4711-BCBE-51E91A0B28B2}" srcId="{CBB4615C-77A7-4495-8345-A5598CD21EED}" destId="{B3D2866D-A014-4F16-A8AB-A6CCBC452D5B}" srcOrd="3" destOrd="0" parTransId="{2C905AC0-ADD0-412A-B6FB-772C78FE3B88}" sibTransId="{EEE91DC5-D753-4663-8480-88CF01883A1D}"/>
    <dgm:cxn modelId="{8F70680C-D0F4-48E2-8D86-614A8F3F520C}" type="presOf" srcId="{CF2701A7-AC0C-40D6-9464-F6F633E56424}" destId="{FAC6D271-A4CC-4BE0-9F11-CA150452675E}" srcOrd="1" destOrd="0" presId="urn:microsoft.com/office/officeart/2005/8/layout/hierarchy5"/>
    <dgm:cxn modelId="{95547D01-75C0-42BF-A003-C992B8EB79AE}" srcId="{AD33178A-B137-4F99-94AA-2F885479140A}" destId="{F8BEF5C5-EB88-4531-AAF4-6CE4E6F7EF34}" srcOrd="1" destOrd="0" parTransId="{5A2D8568-824D-4F7B-B0F3-9C217F3E5F4C}" sibTransId="{12EC7F77-4AFA-4F97-A691-03E6331AC8F0}"/>
    <dgm:cxn modelId="{D4F11908-08EB-4C51-9259-97BB348077D5}" type="presOf" srcId="{65A5E250-EE30-4FAC-BC70-ED6D04E4BBA7}" destId="{A0A322B4-C3B0-475C-94AB-603BC7C08342}" srcOrd="0" destOrd="0" presId="urn:microsoft.com/office/officeart/2005/8/layout/hierarchy5"/>
    <dgm:cxn modelId="{5305A63C-4C57-4F64-A769-B86C8D361599}" srcId="{E0B281C0-A2E9-468F-B2BC-A7F1D314657F}" destId="{65A5E250-EE30-4FAC-BC70-ED6D04E4BBA7}" srcOrd="1" destOrd="0" parTransId="{CF2701A7-AC0C-40D6-9464-F6F633E56424}" sibTransId="{9FDDE840-35A8-4686-A362-3BC3BC98CA2C}"/>
    <dgm:cxn modelId="{BC5E7593-0777-43D5-ACE4-4643BEA89DC4}" type="presOf" srcId="{0F02ACAC-6233-404A-AB06-7AEB30A220BB}" destId="{7EF0A378-CF0B-4622-AC54-708CF4C63239}" srcOrd="1" destOrd="0" presId="urn:microsoft.com/office/officeart/2005/8/layout/hierarchy5"/>
    <dgm:cxn modelId="{50419A2B-3F7D-468B-9FD3-555B75069AFB}" type="presOf" srcId="{CF2701A7-AC0C-40D6-9464-F6F633E56424}" destId="{5EE2B5DB-4C6A-48A2-A19C-79BCE596FEDA}" srcOrd="0" destOrd="0" presId="urn:microsoft.com/office/officeart/2005/8/layout/hierarchy5"/>
    <dgm:cxn modelId="{2FA1AB49-FC42-4380-924D-1D3BC5A8D1DC}" type="presOf" srcId="{5A2D8568-824D-4F7B-B0F3-9C217F3E5F4C}" destId="{FA148534-4B02-4B2E-B73F-50A1D2BFC7A2}" srcOrd="0" destOrd="0" presId="urn:microsoft.com/office/officeart/2005/8/layout/hierarchy5"/>
    <dgm:cxn modelId="{5B132AEF-5F4A-47C8-BFF1-A36B48E08D44}" type="presOf" srcId="{E971093A-41B9-4C89-9DF8-A20FA0EF5A34}" destId="{863B624A-282E-4085-805F-1ACFBC1DA7D8}" srcOrd="1" destOrd="0" presId="urn:microsoft.com/office/officeart/2005/8/layout/hierarchy5"/>
    <dgm:cxn modelId="{BC942C5E-7EE6-495B-A470-7015B6F764BC}" type="presOf" srcId="{E0B281C0-A2E9-468F-B2BC-A7F1D314657F}" destId="{1AAA9CF9-1325-4248-89D8-D4D0BC108F87}" srcOrd="0" destOrd="0" presId="urn:microsoft.com/office/officeart/2005/8/layout/hierarchy5"/>
    <dgm:cxn modelId="{F200B4F0-470E-4D28-A705-BBB79208EEC5}" srcId="{F8BEF5C5-EB88-4531-AAF4-6CE4E6F7EF34}" destId="{2E164BFD-D744-4B10-AA82-99D4EA95B312}" srcOrd="0" destOrd="0" parTransId="{0F02ACAC-6233-404A-AB06-7AEB30A220BB}" sibTransId="{D0D8C771-5AE1-4030-A528-421504DC3B26}"/>
    <dgm:cxn modelId="{98D3E9CE-2808-45D2-89D9-43320AA214C8}" srcId="{CBB4615C-77A7-4495-8345-A5598CD21EED}" destId="{E92F5C5B-423B-4432-8D54-EE352FD9B673}" srcOrd="1" destOrd="0" parTransId="{AE1D33C4-E5BF-4F16-8442-31AEF262659B}" sibTransId="{DC7312FD-FE6C-4B7D-96F3-C34BDD92F5DF}"/>
    <dgm:cxn modelId="{3AA7C939-3C28-465D-B7CA-3A4D1E0B8275}" type="presOf" srcId="{D4EFA6B4-4A41-46A0-82E6-1E79691CF15D}" destId="{D720507B-9DAE-46C3-94B2-8FD65B358A44}" srcOrd="0" destOrd="0" presId="urn:microsoft.com/office/officeart/2005/8/layout/hierarchy5"/>
    <dgm:cxn modelId="{13344B63-9877-4BAB-83B1-3A9A020B8D35}" srcId="{E0B281C0-A2E9-468F-B2BC-A7F1D314657F}" destId="{C54734C9-704A-4214-933D-248DF609C7DC}" srcOrd="0" destOrd="0" parTransId="{D4EFA6B4-4A41-46A0-82E6-1E79691CF15D}" sibTransId="{ADC44D14-2957-4693-BA6C-7DCB8390F4EF}"/>
    <dgm:cxn modelId="{0C0DF7F0-6EA5-4572-A51B-B275216368C2}" type="presOf" srcId="{D4EFA6B4-4A41-46A0-82E6-1E79691CF15D}" destId="{D7F5407F-A976-4E13-8322-1E217A41EA12}" srcOrd="1" destOrd="0" presId="urn:microsoft.com/office/officeart/2005/8/layout/hierarchy5"/>
    <dgm:cxn modelId="{09D4C81C-B569-44B0-8768-CC074C20EB0C}" type="presOf" srcId="{0F02ACAC-6233-404A-AB06-7AEB30A220BB}" destId="{E4950B34-6416-438C-B49C-DFE7BE67B062}" srcOrd="0" destOrd="0" presId="urn:microsoft.com/office/officeart/2005/8/layout/hierarchy5"/>
    <dgm:cxn modelId="{1CEDFA50-5DF8-49C3-B84A-C9AB8630CD3C}" srcId="{CBB4615C-77A7-4495-8345-A5598CD21EED}" destId="{AD33178A-B137-4F99-94AA-2F885479140A}" srcOrd="0" destOrd="0" parTransId="{7C1131A5-4990-4FD4-AF77-A77B84F596E4}" sibTransId="{DD5194BC-5509-4252-BC84-2A077A3B92EA}"/>
    <dgm:cxn modelId="{49691B64-6723-492B-AF59-00444CCF9FCD}" type="presOf" srcId="{E92F5C5B-423B-4432-8D54-EE352FD9B673}" destId="{08DBCCCA-D6C5-42E6-BF5B-53E527CFAF8F}" srcOrd="1" destOrd="0" presId="urn:microsoft.com/office/officeart/2005/8/layout/hierarchy5"/>
    <dgm:cxn modelId="{53686F92-3A5A-4C47-A780-1BF7A852FC23}" type="presOf" srcId="{C5CD60AE-3635-4144-B071-5CC9A59324E5}" destId="{A25008A6-F163-4A2D-B2B4-4821DCE39576}" srcOrd="1" destOrd="0" presId="urn:microsoft.com/office/officeart/2005/8/layout/hierarchy5"/>
    <dgm:cxn modelId="{7E3A6C20-B4A0-4C76-A13E-7C19FBF42371}" srcId="{AD33178A-B137-4F99-94AA-2F885479140A}" destId="{E0B281C0-A2E9-468F-B2BC-A7F1D314657F}" srcOrd="0" destOrd="0" parTransId="{E971093A-41B9-4C89-9DF8-A20FA0EF5A34}" sibTransId="{9B76A0DA-7154-4653-8686-9F57A06FC72F}"/>
    <dgm:cxn modelId="{A049C50B-B9EC-4FC0-A85C-29AC82252614}" srcId="{CBB4615C-77A7-4495-8345-A5598CD21EED}" destId="{C5CD60AE-3635-4144-B071-5CC9A59324E5}" srcOrd="2" destOrd="0" parTransId="{0F0D72A8-8AC7-43E5-B3E0-8BCD7211C7E5}" sibTransId="{3BFCB06E-16E1-447B-833D-91A91E103886}"/>
    <dgm:cxn modelId="{5A290778-5F53-4306-B86C-3B25EBDF7601}" type="presOf" srcId="{C5CD60AE-3635-4144-B071-5CC9A59324E5}" destId="{8633624D-444E-4081-9F0F-055DBE1BD365}" srcOrd="0" destOrd="0" presId="urn:microsoft.com/office/officeart/2005/8/layout/hierarchy5"/>
    <dgm:cxn modelId="{E7290490-E73F-494E-B65E-F5EE28379A69}" type="presOf" srcId="{E92F5C5B-423B-4432-8D54-EE352FD9B673}" destId="{A57274E1-703E-4297-9287-25CC86198F63}" srcOrd="0" destOrd="0" presId="urn:microsoft.com/office/officeart/2005/8/layout/hierarchy5"/>
    <dgm:cxn modelId="{E85741B0-8DAE-4740-8C1A-DBCA9E69F372}" type="presOf" srcId="{CBB4615C-77A7-4495-8345-A5598CD21EED}" destId="{5E3689EC-557A-4BFD-971F-2C28CEAF1B34}" srcOrd="0" destOrd="0" presId="urn:microsoft.com/office/officeart/2005/8/layout/hierarchy5"/>
    <dgm:cxn modelId="{F5BAAE33-0B78-4DA0-B30D-17C9F0808AA1}" type="presOf" srcId="{5A2D8568-824D-4F7B-B0F3-9C217F3E5F4C}" destId="{1A68D393-9598-4084-8781-179604B72891}" srcOrd="1" destOrd="0" presId="urn:microsoft.com/office/officeart/2005/8/layout/hierarchy5"/>
    <dgm:cxn modelId="{FB3E2E39-C780-40F2-87A2-6A8FBBB486D3}" type="presOf" srcId="{B3D2866D-A014-4F16-A8AB-A6CCBC452D5B}" destId="{D7D2BAB2-BD76-4DB9-8018-B962C0039681}" srcOrd="1" destOrd="0" presId="urn:microsoft.com/office/officeart/2005/8/layout/hierarchy5"/>
    <dgm:cxn modelId="{BA6EC13E-2F53-4B57-9ACD-0A74D847FC3B}" type="presParOf" srcId="{5E3689EC-557A-4BFD-971F-2C28CEAF1B34}" destId="{9C1BB54A-A769-405B-9AA0-22E9AF8620F9}" srcOrd="0" destOrd="0" presId="urn:microsoft.com/office/officeart/2005/8/layout/hierarchy5"/>
    <dgm:cxn modelId="{E9FE76AF-C32A-4643-B0BD-7ED723DBA70A}" type="presParOf" srcId="{9C1BB54A-A769-405B-9AA0-22E9AF8620F9}" destId="{3AD1C509-BBBE-4CF9-A45A-01AF0A185201}" srcOrd="0" destOrd="0" presId="urn:microsoft.com/office/officeart/2005/8/layout/hierarchy5"/>
    <dgm:cxn modelId="{F5692531-EA0E-42DE-B592-720168DFF5A2}" type="presParOf" srcId="{9C1BB54A-A769-405B-9AA0-22E9AF8620F9}" destId="{068F61D5-C556-4BE2-B0FE-3963D2BE8D61}" srcOrd="1" destOrd="0" presId="urn:microsoft.com/office/officeart/2005/8/layout/hierarchy5"/>
    <dgm:cxn modelId="{A365B2C6-77DB-4D68-9814-EAA8DA04A990}" type="presParOf" srcId="{068F61D5-C556-4BE2-B0FE-3963D2BE8D61}" destId="{233B1A14-6F3D-4615-9A93-00EAFAAFBCC8}" srcOrd="0" destOrd="0" presId="urn:microsoft.com/office/officeart/2005/8/layout/hierarchy5"/>
    <dgm:cxn modelId="{27C853BB-D0A5-497B-A040-1B0EA30BF94F}" type="presParOf" srcId="{233B1A14-6F3D-4615-9A93-00EAFAAFBCC8}" destId="{2A9E5887-2A2A-46A4-B5DA-707D6C274603}" srcOrd="0" destOrd="0" presId="urn:microsoft.com/office/officeart/2005/8/layout/hierarchy5"/>
    <dgm:cxn modelId="{07F23551-5032-47B0-B101-2AD3D2B84906}" type="presParOf" srcId="{233B1A14-6F3D-4615-9A93-00EAFAAFBCC8}" destId="{5C8A39DD-D79C-4EF4-885F-D1C2004F65D8}" srcOrd="1" destOrd="0" presId="urn:microsoft.com/office/officeart/2005/8/layout/hierarchy5"/>
    <dgm:cxn modelId="{CC99C5E2-C07B-4F18-8220-BEA722978FC7}" type="presParOf" srcId="{5C8A39DD-D79C-4EF4-885F-D1C2004F65D8}" destId="{BC0D828B-16FB-4E25-8DC1-0152F4A8C152}" srcOrd="0" destOrd="0" presId="urn:microsoft.com/office/officeart/2005/8/layout/hierarchy5"/>
    <dgm:cxn modelId="{EA3C3A7E-9F9F-4A54-AC35-21A3AC15C4CD}" type="presParOf" srcId="{BC0D828B-16FB-4E25-8DC1-0152F4A8C152}" destId="{863B624A-282E-4085-805F-1ACFBC1DA7D8}" srcOrd="0" destOrd="0" presId="urn:microsoft.com/office/officeart/2005/8/layout/hierarchy5"/>
    <dgm:cxn modelId="{F9D1423E-77E7-449C-A31E-3B460DD98164}" type="presParOf" srcId="{5C8A39DD-D79C-4EF4-885F-D1C2004F65D8}" destId="{7953344F-6EF1-41E8-BAAE-27A57C26DC07}" srcOrd="1" destOrd="0" presId="urn:microsoft.com/office/officeart/2005/8/layout/hierarchy5"/>
    <dgm:cxn modelId="{91513D04-6144-46BB-A616-4BE6C7E9D75C}" type="presParOf" srcId="{7953344F-6EF1-41E8-BAAE-27A57C26DC07}" destId="{1AAA9CF9-1325-4248-89D8-D4D0BC108F87}" srcOrd="0" destOrd="0" presId="urn:microsoft.com/office/officeart/2005/8/layout/hierarchy5"/>
    <dgm:cxn modelId="{D8ACF355-B0F0-4256-8017-86F63677C704}" type="presParOf" srcId="{7953344F-6EF1-41E8-BAAE-27A57C26DC07}" destId="{FA4C545D-F143-4B7A-92C1-AA2C9C73C734}" srcOrd="1" destOrd="0" presId="urn:microsoft.com/office/officeart/2005/8/layout/hierarchy5"/>
    <dgm:cxn modelId="{691C62FE-29CB-431D-B0B5-735FEEB2ECF3}" type="presParOf" srcId="{FA4C545D-F143-4B7A-92C1-AA2C9C73C734}" destId="{D720507B-9DAE-46C3-94B2-8FD65B358A44}" srcOrd="0" destOrd="0" presId="urn:microsoft.com/office/officeart/2005/8/layout/hierarchy5"/>
    <dgm:cxn modelId="{39E08EF0-5F14-42A4-A76C-C1DC0686F93F}" type="presParOf" srcId="{D720507B-9DAE-46C3-94B2-8FD65B358A44}" destId="{D7F5407F-A976-4E13-8322-1E217A41EA12}" srcOrd="0" destOrd="0" presId="urn:microsoft.com/office/officeart/2005/8/layout/hierarchy5"/>
    <dgm:cxn modelId="{3150876B-89E9-4523-B37E-1773291FAD65}" type="presParOf" srcId="{FA4C545D-F143-4B7A-92C1-AA2C9C73C734}" destId="{DEDBD6F0-E2F6-422C-97BF-9423F80C9DA5}" srcOrd="1" destOrd="0" presId="urn:microsoft.com/office/officeart/2005/8/layout/hierarchy5"/>
    <dgm:cxn modelId="{BE246239-3B8F-458D-AC9B-69C3E862D95B}" type="presParOf" srcId="{DEDBD6F0-E2F6-422C-97BF-9423F80C9DA5}" destId="{07073B44-632A-48B0-933A-D97B3D31F50F}" srcOrd="0" destOrd="0" presId="urn:microsoft.com/office/officeart/2005/8/layout/hierarchy5"/>
    <dgm:cxn modelId="{325F5AE5-20E2-4DC6-805A-6FEA7F36451C}" type="presParOf" srcId="{DEDBD6F0-E2F6-422C-97BF-9423F80C9DA5}" destId="{75901FC5-B77F-43DE-A0F7-801EC022C00F}" srcOrd="1" destOrd="0" presId="urn:microsoft.com/office/officeart/2005/8/layout/hierarchy5"/>
    <dgm:cxn modelId="{42923761-5FC9-46F7-B6F6-98B57F796290}" type="presParOf" srcId="{FA4C545D-F143-4B7A-92C1-AA2C9C73C734}" destId="{5EE2B5DB-4C6A-48A2-A19C-79BCE596FEDA}" srcOrd="2" destOrd="0" presId="urn:microsoft.com/office/officeart/2005/8/layout/hierarchy5"/>
    <dgm:cxn modelId="{A7B26950-4504-4D9B-B154-B2353106F844}" type="presParOf" srcId="{5EE2B5DB-4C6A-48A2-A19C-79BCE596FEDA}" destId="{FAC6D271-A4CC-4BE0-9F11-CA150452675E}" srcOrd="0" destOrd="0" presId="urn:microsoft.com/office/officeart/2005/8/layout/hierarchy5"/>
    <dgm:cxn modelId="{361E66B4-CFBF-473C-AD60-8738B1C0031A}" type="presParOf" srcId="{FA4C545D-F143-4B7A-92C1-AA2C9C73C734}" destId="{C155D3B7-78BF-430F-8C79-A1C4B953069C}" srcOrd="3" destOrd="0" presId="urn:microsoft.com/office/officeart/2005/8/layout/hierarchy5"/>
    <dgm:cxn modelId="{254A92FF-BA64-4CD9-BDF4-ED889ABB739C}" type="presParOf" srcId="{C155D3B7-78BF-430F-8C79-A1C4B953069C}" destId="{A0A322B4-C3B0-475C-94AB-603BC7C08342}" srcOrd="0" destOrd="0" presId="urn:microsoft.com/office/officeart/2005/8/layout/hierarchy5"/>
    <dgm:cxn modelId="{9CAED8A6-0C16-43E0-981D-7BCBE7286795}" type="presParOf" srcId="{C155D3B7-78BF-430F-8C79-A1C4B953069C}" destId="{1CE912A9-E50D-45D8-95B0-D10E217BE1EC}" srcOrd="1" destOrd="0" presId="urn:microsoft.com/office/officeart/2005/8/layout/hierarchy5"/>
    <dgm:cxn modelId="{11B67DA5-0BEC-4BF3-98FF-B8A2BBF09760}" type="presParOf" srcId="{5C8A39DD-D79C-4EF4-885F-D1C2004F65D8}" destId="{FA148534-4B02-4B2E-B73F-50A1D2BFC7A2}" srcOrd="2" destOrd="0" presId="urn:microsoft.com/office/officeart/2005/8/layout/hierarchy5"/>
    <dgm:cxn modelId="{C48818F7-6A8F-45B8-84EE-2E225C9C5D38}" type="presParOf" srcId="{FA148534-4B02-4B2E-B73F-50A1D2BFC7A2}" destId="{1A68D393-9598-4084-8781-179604B72891}" srcOrd="0" destOrd="0" presId="urn:microsoft.com/office/officeart/2005/8/layout/hierarchy5"/>
    <dgm:cxn modelId="{5B562B27-46DF-4239-9D70-BB75078606BE}" type="presParOf" srcId="{5C8A39DD-D79C-4EF4-885F-D1C2004F65D8}" destId="{A838A714-E0B8-41C6-8FFE-C81D74D3508B}" srcOrd="3" destOrd="0" presId="urn:microsoft.com/office/officeart/2005/8/layout/hierarchy5"/>
    <dgm:cxn modelId="{6FC721E3-7648-4189-AAFC-C4FE947519CF}" type="presParOf" srcId="{A838A714-E0B8-41C6-8FFE-C81D74D3508B}" destId="{4B9179E4-DFE4-417F-BBFF-0D77DC44BD10}" srcOrd="0" destOrd="0" presId="urn:microsoft.com/office/officeart/2005/8/layout/hierarchy5"/>
    <dgm:cxn modelId="{F515C554-6A65-4923-B3B3-2687DC07F83E}" type="presParOf" srcId="{A838A714-E0B8-41C6-8FFE-C81D74D3508B}" destId="{E490F3D2-D37E-4EF3-B286-B065CB7D1C60}" srcOrd="1" destOrd="0" presId="urn:microsoft.com/office/officeart/2005/8/layout/hierarchy5"/>
    <dgm:cxn modelId="{8F011FC8-0013-4343-9B63-5D4D8C5355B8}" type="presParOf" srcId="{E490F3D2-D37E-4EF3-B286-B065CB7D1C60}" destId="{E4950B34-6416-438C-B49C-DFE7BE67B062}" srcOrd="0" destOrd="0" presId="urn:microsoft.com/office/officeart/2005/8/layout/hierarchy5"/>
    <dgm:cxn modelId="{83A62E7E-A1E4-4853-8F9C-6CBC2DB4BB55}" type="presParOf" srcId="{E4950B34-6416-438C-B49C-DFE7BE67B062}" destId="{7EF0A378-CF0B-4622-AC54-708CF4C63239}" srcOrd="0" destOrd="0" presId="urn:microsoft.com/office/officeart/2005/8/layout/hierarchy5"/>
    <dgm:cxn modelId="{AC10C11E-9E61-42A5-853F-98CBE35F9AD7}" type="presParOf" srcId="{E490F3D2-D37E-4EF3-B286-B065CB7D1C60}" destId="{748D747C-CB1B-45DD-9B13-0F3B3765371A}" srcOrd="1" destOrd="0" presId="urn:microsoft.com/office/officeart/2005/8/layout/hierarchy5"/>
    <dgm:cxn modelId="{4F7F937E-DE04-4969-AA3C-EDAF6055179F}" type="presParOf" srcId="{748D747C-CB1B-45DD-9B13-0F3B3765371A}" destId="{2964EE67-510C-456B-A6DB-B6708A589221}" srcOrd="0" destOrd="0" presId="urn:microsoft.com/office/officeart/2005/8/layout/hierarchy5"/>
    <dgm:cxn modelId="{DBC7E4BD-D970-4867-907E-EBB3A35E86B4}" type="presParOf" srcId="{748D747C-CB1B-45DD-9B13-0F3B3765371A}" destId="{D8078B1A-D5F2-4F2B-BE82-9BEB73A026CB}" srcOrd="1" destOrd="0" presId="urn:microsoft.com/office/officeart/2005/8/layout/hierarchy5"/>
    <dgm:cxn modelId="{DA8B2CCA-88EB-47AD-91BB-82AB1028C627}" type="presParOf" srcId="{5E3689EC-557A-4BFD-971F-2C28CEAF1B34}" destId="{D2E13468-5115-443C-8541-BE9DE5DEBF8C}" srcOrd="1" destOrd="0" presId="urn:microsoft.com/office/officeart/2005/8/layout/hierarchy5"/>
    <dgm:cxn modelId="{FCB16367-104B-4127-8895-0F75AF52EA55}" type="presParOf" srcId="{D2E13468-5115-443C-8541-BE9DE5DEBF8C}" destId="{03D4B4C9-C8DA-4C8F-95EC-828EC0B6566C}" srcOrd="0" destOrd="0" presId="urn:microsoft.com/office/officeart/2005/8/layout/hierarchy5"/>
    <dgm:cxn modelId="{4C61B220-0130-43CD-AEA7-214F9002ADA9}" type="presParOf" srcId="{03D4B4C9-C8DA-4C8F-95EC-828EC0B6566C}" destId="{A57274E1-703E-4297-9287-25CC86198F63}" srcOrd="0" destOrd="0" presId="urn:microsoft.com/office/officeart/2005/8/layout/hierarchy5"/>
    <dgm:cxn modelId="{292A5D33-5947-4BF7-878E-3DFBF1B18CE4}" type="presParOf" srcId="{03D4B4C9-C8DA-4C8F-95EC-828EC0B6566C}" destId="{08DBCCCA-D6C5-42E6-BF5B-53E527CFAF8F}" srcOrd="1" destOrd="0" presId="urn:microsoft.com/office/officeart/2005/8/layout/hierarchy5"/>
    <dgm:cxn modelId="{97BB8712-D8E5-4125-91E7-AB1485266FA5}" type="presParOf" srcId="{D2E13468-5115-443C-8541-BE9DE5DEBF8C}" destId="{BA8AF396-344B-4AF6-8317-8D325904E8E8}" srcOrd="1" destOrd="0" presId="urn:microsoft.com/office/officeart/2005/8/layout/hierarchy5"/>
    <dgm:cxn modelId="{DB1949DD-EB8A-410C-8BD9-A481B1EC9E9D}" type="presParOf" srcId="{BA8AF396-344B-4AF6-8317-8D325904E8E8}" destId="{3110B1B3-405A-4A7C-BB20-3535CBAC7DDE}" srcOrd="0" destOrd="0" presId="urn:microsoft.com/office/officeart/2005/8/layout/hierarchy5"/>
    <dgm:cxn modelId="{091B7E61-973D-4DFD-A4A2-80511A79457E}" type="presParOf" srcId="{D2E13468-5115-443C-8541-BE9DE5DEBF8C}" destId="{CD0C9DB0-F467-406F-824F-89B159BD997E}" srcOrd="2" destOrd="0" presId="urn:microsoft.com/office/officeart/2005/8/layout/hierarchy5"/>
    <dgm:cxn modelId="{139F2766-23B6-47E3-9457-571B9A3A2B83}" type="presParOf" srcId="{CD0C9DB0-F467-406F-824F-89B159BD997E}" destId="{8633624D-444E-4081-9F0F-055DBE1BD365}" srcOrd="0" destOrd="0" presId="urn:microsoft.com/office/officeart/2005/8/layout/hierarchy5"/>
    <dgm:cxn modelId="{E58D2F11-4DFC-42B4-A209-778D6C43F7E0}" type="presParOf" srcId="{CD0C9DB0-F467-406F-824F-89B159BD997E}" destId="{A25008A6-F163-4A2D-B2B4-4821DCE39576}" srcOrd="1" destOrd="0" presId="urn:microsoft.com/office/officeart/2005/8/layout/hierarchy5"/>
    <dgm:cxn modelId="{550F4A53-3B95-4F52-A63F-29C4D29ED6A0}" type="presParOf" srcId="{D2E13468-5115-443C-8541-BE9DE5DEBF8C}" destId="{A820DC83-ECC4-4F95-8455-6D82C6B23F57}" srcOrd="3" destOrd="0" presId="urn:microsoft.com/office/officeart/2005/8/layout/hierarchy5"/>
    <dgm:cxn modelId="{503339BD-E38D-49F2-8640-32432E8E7A1C}" type="presParOf" srcId="{A820DC83-ECC4-4F95-8455-6D82C6B23F57}" destId="{275B591F-3673-43FF-88CA-55244A3CA12F}" srcOrd="0" destOrd="0" presId="urn:microsoft.com/office/officeart/2005/8/layout/hierarchy5"/>
    <dgm:cxn modelId="{37EA2A00-9F75-4D20-9318-A60CF4279EEE}" type="presParOf" srcId="{D2E13468-5115-443C-8541-BE9DE5DEBF8C}" destId="{3F3A6E05-4083-4DF2-B457-B83005D8992C}" srcOrd="4" destOrd="0" presId="urn:microsoft.com/office/officeart/2005/8/layout/hierarchy5"/>
    <dgm:cxn modelId="{E01463AC-55AF-4596-B016-369AF15BCC90}" type="presParOf" srcId="{3F3A6E05-4083-4DF2-B457-B83005D8992C}" destId="{F8C9AB41-0983-430C-B0AA-27B22D6246D4}" srcOrd="0" destOrd="0" presId="urn:microsoft.com/office/officeart/2005/8/layout/hierarchy5"/>
    <dgm:cxn modelId="{1A2DCA92-2055-4F8F-B1C1-21B8971FAB6F}" type="presParOf" srcId="{3F3A6E05-4083-4DF2-B457-B83005D8992C}" destId="{D7D2BAB2-BD76-4DB9-8018-B962C0039681}" srcOrd="1" destOrd="0" presId="urn:microsoft.com/office/officeart/2005/8/layout/hierarchy5"/>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8C9AB41-0983-430C-B0AA-27B22D6246D4}">
      <dsp:nvSpPr>
        <dsp:cNvPr id="0" name=""/>
        <dsp:cNvSpPr/>
      </dsp:nvSpPr>
      <dsp:spPr>
        <a:xfrm>
          <a:off x="3767077" y="0"/>
          <a:ext cx="1535816" cy="3200400"/>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35128" tIns="135128" rIns="135128" bIns="135128" numCol="1" spcCol="1270" anchor="ctr" anchorCtr="0">
          <a:noAutofit/>
        </a:bodyPr>
        <a:lstStyle/>
        <a:p>
          <a:pPr lvl="0" algn="ctr" defTabSz="844550">
            <a:lnSpc>
              <a:spcPct val="90000"/>
            </a:lnSpc>
            <a:spcBef>
              <a:spcPct val="0"/>
            </a:spcBef>
            <a:spcAft>
              <a:spcPct val="35000"/>
            </a:spcAft>
          </a:pPr>
          <a:r>
            <a:rPr lang="el-GR" sz="1900" kern="1200"/>
            <a:t>ΠΑΠΠΟΥΔΕΣ</a:t>
          </a:r>
        </a:p>
      </dsp:txBody>
      <dsp:txXfrm>
        <a:off x="3767077" y="0"/>
        <a:ext cx="1535816" cy="960120"/>
      </dsp:txXfrm>
    </dsp:sp>
    <dsp:sp modelId="{8633624D-444E-4081-9F0F-055DBE1BD365}">
      <dsp:nvSpPr>
        <dsp:cNvPr id="0" name=""/>
        <dsp:cNvSpPr/>
      </dsp:nvSpPr>
      <dsp:spPr>
        <a:xfrm>
          <a:off x="1975291" y="0"/>
          <a:ext cx="1535816" cy="3200400"/>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35128" tIns="135128" rIns="135128" bIns="135128" numCol="1" spcCol="1270" anchor="ctr" anchorCtr="0">
          <a:noAutofit/>
        </a:bodyPr>
        <a:lstStyle/>
        <a:p>
          <a:pPr lvl="0" algn="ctr" defTabSz="844550">
            <a:lnSpc>
              <a:spcPct val="90000"/>
            </a:lnSpc>
            <a:spcBef>
              <a:spcPct val="0"/>
            </a:spcBef>
            <a:spcAft>
              <a:spcPct val="35000"/>
            </a:spcAft>
          </a:pPr>
          <a:r>
            <a:rPr lang="el-GR" sz="1900" kern="1200"/>
            <a:t>ΓΟΝΕΙΣ</a:t>
          </a:r>
        </a:p>
      </dsp:txBody>
      <dsp:txXfrm>
        <a:off x="1975291" y="0"/>
        <a:ext cx="1535816" cy="960120"/>
      </dsp:txXfrm>
    </dsp:sp>
    <dsp:sp modelId="{A57274E1-703E-4297-9287-25CC86198F63}">
      <dsp:nvSpPr>
        <dsp:cNvPr id="0" name=""/>
        <dsp:cNvSpPr/>
      </dsp:nvSpPr>
      <dsp:spPr>
        <a:xfrm>
          <a:off x="183505" y="0"/>
          <a:ext cx="1535816" cy="3200400"/>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35128" tIns="135128" rIns="135128" bIns="135128" numCol="1" spcCol="1270" anchor="ctr" anchorCtr="0">
          <a:noAutofit/>
        </a:bodyPr>
        <a:lstStyle/>
        <a:p>
          <a:pPr lvl="0" algn="ctr" defTabSz="844550">
            <a:lnSpc>
              <a:spcPct val="90000"/>
            </a:lnSpc>
            <a:spcBef>
              <a:spcPct val="0"/>
            </a:spcBef>
            <a:spcAft>
              <a:spcPct val="35000"/>
            </a:spcAft>
          </a:pPr>
          <a:r>
            <a:rPr lang="el-GR" sz="1900" kern="1200"/>
            <a:t>ΕΓΓΟΝΙΑ</a:t>
          </a:r>
        </a:p>
      </dsp:txBody>
      <dsp:txXfrm>
        <a:off x="183505" y="0"/>
        <a:ext cx="1535816" cy="960120"/>
      </dsp:txXfrm>
    </dsp:sp>
    <dsp:sp modelId="{2A9E5887-2A2A-46A4-B5DA-707D6C274603}">
      <dsp:nvSpPr>
        <dsp:cNvPr id="0" name=""/>
        <dsp:cNvSpPr/>
      </dsp:nvSpPr>
      <dsp:spPr>
        <a:xfrm>
          <a:off x="311489" y="1880268"/>
          <a:ext cx="1279847" cy="63992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lvl="0" algn="ctr" defTabSz="755650">
            <a:lnSpc>
              <a:spcPct val="90000"/>
            </a:lnSpc>
            <a:spcBef>
              <a:spcPct val="0"/>
            </a:spcBef>
            <a:spcAft>
              <a:spcPct val="35000"/>
            </a:spcAft>
          </a:pPr>
          <a:r>
            <a:rPr lang="el-GR" sz="1700" kern="1200"/>
            <a:t>Μαρία</a:t>
          </a:r>
        </a:p>
        <a:p>
          <a:pPr lvl="0" algn="ctr" defTabSz="755650">
            <a:lnSpc>
              <a:spcPct val="90000"/>
            </a:lnSpc>
            <a:spcBef>
              <a:spcPct val="0"/>
            </a:spcBef>
            <a:spcAft>
              <a:spcPct val="35000"/>
            </a:spcAft>
          </a:pPr>
          <a:r>
            <a:rPr lang="el-GR" sz="1700" kern="1200"/>
            <a:t>Αθανασία</a:t>
          </a:r>
        </a:p>
      </dsp:txBody>
      <dsp:txXfrm>
        <a:off x="330232" y="1899011"/>
        <a:ext cx="1242361" cy="602437"/>
      </dsp:txXfrm>
    </dsp:sp>
    <dsp:sp modelId="{BC0D828B-16FB-4E25-8DC1-0152F4A8C152}">
      <dsp:nvSpPr>
        <dsp:cNvPr id="0" name=""/>
        <dsp:cNvSpPr/>
      </dsp:nvSpPr>
      <dsp:spPr>
        <a:xfrm rot="18770822">
          <a:off x="1470905" y="1906267"/>
          <a:ext cx="752803" cy="35991"/>
        </a:xfrm>
        <a:custGeom>
          <a:avLst/>
          <a:gdLst/>
          <a:ahLst/>
          <a:cxnLst/>
          <a:rect l="0" t="0" r="0" b="0"/>
          <a:pathLst>
            <a:path>
              <a:moveTo>
                <a:pt x="0" y="17995"/>
              </a:moveTo>
              <a:lnTo>
                <a:pt x="752803" y="1799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a:off x="1828486" y="1905442"/>
        <a:ext cx="37640" cy="37640"/>
      </dsp:txXfrm>
    </dsp:sp>
    <dsp:sp modelId="{1AAA9CF9-1325-4248-89D8-D4D0BC108F87}">
      <dsp:nvSpPr>
        <dsp:cNvPr id="0" name=""/>
        <dsp:cNvSpPr/>
      </dsp:nvSpPr>
      <dsp:spPr>
        <a:xfrm>
          <a:off x="2103276" y="1328333"/>
          <a:ext cx="1279847" cy="63992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lvl="0" algn="ctr" defTabSz="755650">
            <a:lnSpc>
              <a:spcPct val="90000"/>
            </a:lnSpc>
            <a:spcBef>
              <a:spcPct val="0"/>
            </a:spcBef>
            <a:spcAft>
              <a:spcPct val="35000"/>
            </a:spcAft>
          </a:pPr>
          <a:r>
            <a:rPr lang="el-GR" sz="1700" kern="1200"/>
            <a:t>Αχιλλέας</a:t>
          </a:r>
        </a:p>
      </dsp:txBody>
      <dsp:txXfrm>
        <a:off x="2122019" y="1347076"/>
        <a:ext cx="1242361" cy="602437"/>
      </dsp:txXfrm>
    </dsp:sp>
    <dsp:sp modelId="{D720507B-9DAE-46C3-94B2-8FD65B358A44}">
      <dsp:nvSpPr>
        <dsp:cNvPr id="0" name=""/>
        <dsp:cNvSpPr/>
      </dsp:nvSpPr>
      <dsp:spPr>
        <a:xfrm rot="19457599">
          <a:off x="3323865" y="1446322"/>
          <a:ext cx="630454" cy="35991"/>
        </a:xfrm>
        <a:custGeom>
          <a:avLst/>
          <a:gdLst/>
          <a:ahLst/>
          <a:cxnLst/>
          <a:rect l="0" t="0" r="0" b="0"/>
          <a:pathLst>
            <a:path>
              <a:moveTo>
                <a:pt x="0" y="17995"/>
              </a:moveTo>
              <a:lnTo>
                <a:pt x="630454" y="1799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a:off x="3623331" y="1448556"/>
        <a:ext cx="31522" cy="31522"/>
      </dsp:txXfrm>
    </dsp:sp>
    <dsp:sp modelId="{07073B44-632A-48B0-933A-D97B3D31F50F}">
      <dsp:nvSpPr>
        <dsp:cNvPr id="0" name=""/>
        <dsp:cNvSpPr/>
      </dsp:nvSpPr>
      <dsp:spPr>
        <a:xfrm>
          <a:off x="3895062" y="960377"/>
          <a:ext cx="1279847" cy="63992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lvl="0" algn="ctr" defTabSz="755650">
            <a:lnSpc>
              <a:spcPct val="90000"/>
            </a:lnSpc>
            <a:spcBef>
              <a:spcPct val="0"/>
            </a:spcBef>
            <a:spcAft>
              <a:spcPct val="35000"/>
            </a:spcAft>
          </a:pPr>
          <a:r>
            <a:rPr lang="el-GR" sz="1700" kern="1200"/>
            <a:t>Θανάσης</a:t>
          </a:r>
        </a:p>
      </dsp:txBody>
      <dsp:txXfrm>
        <a:off x="3913805" y="979120"/>
        <a:ext cx="1242361" cy="602437"/>
      </dsp:txXfrm>
    </dsp:sp>
    <dsp:sp modelId="{5EE2B5DB-4C6A-48A2-A19C-79BCE596FEDA}">
      <dsp:nvSpPr>
        <dsp:cNvPr id="0" name=""/>
        <dsp:cNvSpPr/>
      </dsp:nvSpPr>
      <dsp:spPr>
        <a:xfrm rot="2142401">
          <a:off x="3323865" y="1814278"/>
          <a:ext cx="630454" cy="35991"/>
        </a:xfrm>
        <a:custGeom>
          <a:avLst/>
          <a:gdLst/>
          <a:ahLst/>
          <a:cxnLst/>
          <a:rect l="0" t="0" r="0" b="0"/>
          <a:pathLst>
            <a:path>
              <a:moveTo>
                <a:pt x="0" y="17995"/>
              </a:moveTo>
              <a:lnTo>
                <a:pt x="630454" y="1799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a:off x="3623331" y="1816512"/>
        <a:ext cx="31522" cy="31522"/>
      </dsp:txXfrm>
    </dsp:sp>
    <dsp:sp modelId="{A0A322B4-C3B0-475C-94AB-603BC7C08342}">
      <dsp:nvSpPr>
        <dsp:cNvPr id="0" name=""/>
        <dsp:cNvSpPr/>
      </dsp:nvSpPr>
      <dsp:spPr>
        <a:xfrm>
          <a:off x="3895062" y="1696290"/>
          <a:ext cx="1279847" cy="63992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lvl="0" algn="ctr" defTabSz="755650">
            <a:lnSpc>
              <a:spcPct val="90000"/>
            </a:lnSpc>
            <a:spcBef>
              <a:spcPct val="0"/>
            </a:spcBef>
            <a:spcAft>
              <a:spcPct val="35000"/>
            </a:spcAft>
          </a:pPr>
          <a:r>
            <a:rPr lang="el-GR" sz="1700" kern="1200"/>
            <a:t>Κωσταντίνα</a:t>
          </a:r>
        </a:p>
      </dsp:txBody>
      <dsp:txXfrm>
        <a:off x="3913805" y="1715033"/>
        <a:ext cx="1242361" cy="602437"/>
      </dsp:txXfrm>
    </dsp:sp>
    <dsp:sp modelId="{FA148534-4B02-4B2E-B73F-50A1D2BFC7A2}">
      <dsp:nvSpPr>
        <dsp:cNvPr id="0" name=""/>
        <dsp:cNvSpPr/>
      </dsp:nvSpPr>
      <dsp:spPr>
        <a:xfrm rot="2829178">
          <a:off x="1470905" y="2458201"/>
          <a:ext cx="752803" cy="35991"/>
        </a:xfrm>
        <a:custGeom>
          <a:avLst/>
          <a:gdLst/>
          <a:ahLst/>
          <a:cxnLst/>
          <a:rect l="0" t="0" r="0" b="0"/>
          <a:pathLst>
            <a:path>
              <a:moveTo>
                <a:pt x="0" y="17995"/>
              </a:moveTo>
              <a:lnTo>
                <a:pt x="752803" y="1799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a:off x="1828486" y="2457377"/>
        <a:ext cx="37640" cy="37640"/>
      </dsp:txXfrm>
    </dsp:sp>
    <dsp:sp modelId="{4B9179E4-DFE4-417F-BBFF-0D77DC44BD10}">
      <dsp:nvSpPr>
        <dsp:cNvPr id="0" name=""/>
        <dsp:cNvSpPr/>
      </dsp:nvSpPr>
      <dsp:spPr>
        <a:xfrm>
          <a:off x="2103276" y="2432202"/>
          <a:ext cx="1279847" cy="63992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lvl="0" algn="ctr" defTabSz="755650">
            <a:lnSpc>
              <a:spcPct val="90000"/>
            </a:lnSpc>
            <a:spcBef>
              <a:spcPct val="0"/>
            </a:spcBef>
            <a:spcAft>
              <a:spcPct val="35000"/>
            </a:spcAft>
          </a:pPr>
          <a:r>
            <a:rPr lang="el-GR" sz="1700" kern="1200"/>
            <a:t>Βασιλική</a:t>
          </a:r>
        </a:p>
      </dsp:txBody>
      <dsp:txXfrm>
        <a:off x="2122019" y="2450945"/>
        <a:ext cx="1242361" cy="602437"/>
      </dsp:txXfrm>
    </dsp:sp>
    <dsp:sp modelId="{E4950B34-6416-438C-B49C-DFE7BE67B062}">
      <dsp:nvSpPr>
        <dsp:cNvPr id="0" name=""/>
        <dsp:cNvSpPr/>
      </dsp:nvSpPr>
      <dsp:spPr>
        <a:xfrm>
          <a:off x="3383123" y="2734168"/>
          <a:ext cx="511938" cy="35991"/>
        </a:xfrm>
        <a:custGeom>
          <a:avLst/>
          <a:gdLst/>
          <a:ahLst/>
          <a:cxnLst/>
          <a:rect l="0" t="0" r="0" b="0"/>
          <a:pathLst>
            <a:path>
              <a:moveTo>
                <a:pt x="0" y="17995"/>
              </a:moveTo>
              <a:lnTo>
                <a:pt x="511938" y="1799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a:off x="3626294" y="2739365"/>
        <a:ext cx="25596" cy="25596"/>
      </dsp:txXfrm>
    </dsp:sp>
    <dsp:sp modelId="{2964EE67-510C-456B-A6DB-B6708A589221}">
      <dsp:nvSpPr>
        <dsp:cNvPr id="0" name=""/>
        <dsp:cNvSpPr/>
      </dsp:nvSpPr>
      <dsp:spPr>
        <a:xfrm>
          <a:off x="3895062" y="2432202"/>
          <a:ext cx="1279847" cy="63992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lvl="0" algn="ctr" defTabSz="755650">
            <a:lnSpc>
              <a:spcPct val="90000"/>
            </a:lnSpc>
            <a:spcBef>
              <a:spcPct val="0"/>
            </a:spcBef>
            <a:spcAft>
              <a:spcPct val="35000"/>
            </a:spcAft>
          </a:pPr>
          <a:r>
            <a:rPr lang="el-GR" sz="1700" kern="1200"/>
            <a:t>Γιώργος</a:t>
          </a:r>
        </a:p>
        <a:p>
          <a:pPr lvl="0" algn="ctr" defTabSz="755650">
            <a:lnSpc>
              <a:spcPct val="90000"/>
            </a:lnSpc>
            <a:spcBef>
              <a:spcPct val="0"/>
            </a:spcBef>
            <a:spcAft>
              <a:spcPct val="35000"/>
            </a:spcAft>
          </a:pPr>
          <a:r>
            <a:rPr lang="el-GR" sz="1700" kern="1200"/>
            <a:t>Μαρία</a:t>
          </a:r>
        </a:p>
      </dsp:txBody>
      <dsp:txXfrm>
        <a:off x="3913805" y="2450945"/>
        <a:ext cx="1242361" cy="602437"/>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5">
  <dgm:title val=""/>
  <dgm:desc val=""/>
  <dgm:catLst>
    <dgm:cat type="hierarchy" pri="6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resOf/>
    <dgm:shape xmlns:r="http://schemas.openxmlformats.org/officeDocument/2006/relationships" r:blip="">
      <dgm:adjLst/>
    </dgm:shape>
    <dgm:choose name="Name0">
      <dgm:if name="Name1" axis="ch" ptType="node" func="cnt" op="gte" val="2">
        <dgm:choose name="Name2">
          <dgm:if name="Name3" func="var" arg="dir" op="equ" val="norm">
            <dgm:constrLst>
              <dgm:constr type="l" for="ch" forName="hierFlow"/>
              <dgm:constr type="t" for="ch" forName="hierFlow" refType="h" fact="0.3"/>
              <dgm:constr type="r" for="ch" forName="hierFlow" refType="w" fact="0.98"/>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if>
          <dgm:else name="Name4">
            <dgm:constrLst>
              <dgm:constr type="l" for="ch" forName="hierFlow" refType="w" fact="0.02"/>
              <dgm:constr type="t" for="ch" forName="hierFlow" refType="h" fact="0.3"/>
              <dgm:constr type="r" for="ch" forName="hierFlow" refType="w"/>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ruleLst/>
    <dgm:layoutNode name="hierFlow">
      <dgm:choose name="Name6">
        <dgm:if name="Name7" func="var" arg="dir" op="equ" val="norm">
          <dgm:alg type="lin">
            <dgm:param type="linDir" val="fromL"/>
            <dgm:param type="nodeVertAlign" val="mid"/>
            <dgm:param type="vertAlign" val="mid"/>
            <dgm:param type="nodeHorzAlign" val="l"/>
            <dgm:param type="horzAlign" val="l"/>
            <dgm:param type="fallback" val="2D"/>
          </dgm:alg>
        </dgm:if>
        <dgm:else name="Name8">
          <dgm:alg type="lin">
            <dgm:param type="linDir" val="fromR"/>
            <dgm:param type="nodeVertAlign" val="mid"/>
            <dgm:param type="vertAlign" val="mid"/>
            <dgm:param type="nodeHorzAlign" val="r"/>
            <dgm:param type="horzAlign" val="r"/>
            <dgm:param type="fallback" val="2D"/>
          </dgm:alg>
        </dgm:else>
      </dgm:choose>
      <dgm:shape xmlns:r="http://schemas.openxmlformats.org/officeDocument/2006/relationships" r:blip="">
        <dgm:adjLst/>
      </dgm:shape>
      <dgm:presOf/>
      <dgm:constrLst>
        <dgm:constr type="primFontSz" for="des" ptType="node" op="equ" val="65"/>
        <dgm:constr type="primFontSz" for="des" forName="connTx" op="equ" val="55"/>
        <dgm:constr type="primFontSz" for="des" forName="connTx" refType="primFontSz" refFor="des" refPtType="node" op="lte" fact="0.8"/>
      </dgm:constrLst>
      <dgm:ruleLst/>
      <dgm:choose name="Name9">
        <dgm:if name="Name10" axis="ch" ptType="node" func="cnt" op="gte" val="2">
          <dgm:layoutNode name="firstBuf">
            <dgm:alg type="sp"/>
            <dgm:shape xmlns:r="http://schemas.openxmlformats.org/officeDocument/2006/relationships" r:blip="">
              <dgm:adjLst/>
            </dgm:shape>
            <dgm:presOf/>
            <dgm:constrLst/>
            <dgm:ruleLst/>
          </dgm:layoutNode>
        </dgm:if>
        <dgm:else name="Name11"/>
      </dgm:choose>
      <dgm:layoutNode name="hierChild1">
        <dgm:varLst>
          <dgm:chPref val="1"/>
          <dgm:animOne val="branch"/>
          <dgm:animLvl val="lvl"/>
        </dgm:varLst>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constrLst/>
        <dgm:ruleLst/>
        <dgm:forEach name="Name15" axis="ch" cnt="3">
          <dgm:forEach name="Name16" axis="self" ptType="node">
            <dgm:layoutNode name="Name17">
              <dgm:choose name="Name18">
                <dgm:if name="Name19" func="var" arg="dir" op="equ" val="norm">
                  <dgm:alg type="hierRoot">
                    <dgm:param type="hierAlign" val="lCtrCh"/>
                  </dgm:alg>
                </dgm:if>
                <dgm:else name="Name20">
                  <dgm:alg type="hierRoot">
                    <dgm:param type="hierAlign" val="rCtrCh"/>
                  </dgm:alg>
                </dgm:else>
              </dgm:choose>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2">
                <dgm:choose name="Name21">
                  <dgm:if name="Name22" func="var" arg="dir" op="equ" val="norm">
                    <dgm:alg type="hierChild">
                      <dgm:param type="linDir" val="fromT"/>
                      <dgm:param type="chAlign" val="l"/>
                    </dgm:alg>
                  </dgm:if>
                  <dgm:else name="Name23">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24" axis="self" ptType="parTrans" cnt="1">
                    <dgm:layoutNode name="Name25">
                      <dgm:choose name="Name26">
                        <dgm:if name="Name27" func="var" arg="dir" op="equ" val="norm">
                          <dgm:alg type="conn">
                            <dgm:param type="dim" val="1D"/>
                            <dgm:param type="begPts" val="midR"/>
                            <dgm:param type="endPts" val="midL"/>
                            <dgm:param type="endSty" val="noArr"/>
                          </dgm:alg>
                        </dgm:if>
                        <dgm:else name="Name28">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29" axis="self" ptType="node">
                    <dgm:layoutNode name="Name30">
                      <dgm:choose name="Name31">
                        <dgm:if name="Name32" func="var" arg="dir" op="equ" val="norm">
                          <dgm:alg type="hierRoot">
                            <dgm:param type="hierAlign" val="lCtrCh"/>
                          </dgm:alg>
                        </dgm:if>
                        <dgm:else name="Name33">
                          <dgm:alg type="hierRoot">
                            <dgm:param type="hierAlign" val="rCtrCh"/>
                          </dgm:alg>
                        </dgm:else>
                      </dgm:choose>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3">
                        <dgm:choose name="Name34">
                          <dgm:if name="Name35" func="var" arg="dir" op="equ" val="norm">
                            <dgm:alg type="hierChild">
                              <dgm:param type="linDir" val="fromT"/>
                              <dgm:param type="chAlign" val="l"/>
                            </dgm:alg>
                          </dgm:if>
                          <dgm:else name="Name36">
                            <dgm:alg type="hierChild">
                              <dgm:param type="linDir" val="fromT"/>
                              <dgm:param type="chAlign" val="r"/>
                            </dgm:alg>
                          </dgm:else>
                        </dgm:choose>
                        <dgm:shape xmlns:r="http://schemas.openxmlformats.org/officeDocument/2006/relationships" r:blip="">
                          <dgm:adjLst/>
                        </dgm:shape>
                        <dgm:presOf/>
                        <dgm:constrLst/>
                        <dgm:ruleLst/>
                        <dgm:forEach name="Name37" ref="repeat"/>
                      </dgm:layoutNode>
                    </dgm:layoutNode>
                  </dgm:forEach>
                </dgm:forEach>
              </dgm:layoutNode>
            </dgm:layoutNode>
          </dgm:forEach>
        </dgm:forEach>
      </dgm:layoutNode>
    </dgm:layoutNode>
    <dgm:layoutNode name="bgShapesFlow">
      <dgm:choose name="Name38">
        <dgm:if name="Name39" func="var" arg="dir" op="equ" val="norm">
          <dgm:alg type="lin">
            <dgm:param type="linDir" val="fromL"/>
            <dgm:param type="nodeVertAlign" val="mid"/>
            <dgm:param type="vertAlign" val="mid"/>
            <dgm:param type="nodeHorzAlign" val="l"/>
            <dgm:param type="horzAlign" val="l"/>
          </dgm:alg>
        </dgm:if>
        <dgm:else name="Name40">
          <dgm:alg type="lin">
            <dgm:param type="linDir" val="fromR"/>
            <dgm:param type="nodeVertAlign" val="mid"/>
            <dgm:param type="vertAlign" val="mid"/>
            <dgm:param type="nodeHorzAlign" val="r"/>
            <dgm:param type="horzAlign" val="r"/>
          </dgm:alg>
        </dgm:else>
      </dgm:choose>
      <dgm:shape xmlns:r="http://schemas.openxmlformats.org/officeDocument/2006/relationships" r:blip="">
        <dgm:adjLst/>
      </dgm:shape>
      <dgm:presOf/>
      <dgm:constrLst>
        <dgm:constr type="w" for="ch" forName="rectComp" refType="w"/>
        <dgm:constr type="h" for="ch" forName="rectComp" refType="h"/>
        <dgm:constr type="h" for="des" forName="bgRect" refType="h"/>
        <dgm:constr type="primFontSz" for="des" forName="bgRectTx" op="equ" val="65"/>
      </dgm:constrLst>
      <dgm:ruleLst/>
      <dgm:forEach name="Name41" axis="ch" ptType="node" st="2">
        <dgm:layoutNode name="rectComp">
          <dgm:alg type="composite"/>
          <dgm:shape xmlns:r="http://schemas.openxmlformats.org/officeDocument/2006/relationships" r:blip="">
            <dgm:adjLst/>
          </dgm:shape>
          <dgm:presOf/>
          <dgm:constrLst>
            <dgm:constr type="userA"/>
            <dgm:constr type="l" for="ch" forName="bgRect"/>
            <dgm:constr type="t" for="ch" forName="bgRect"/>
            <dgm:constr type="w" for="ch" forName="bgRect" refType="userA" fact="1.2"/>
            <dgm:constr type="l" for="ch" forName="bgRectTx"/>
            <dgm:constr type="t" for="ch" forName="bgRectTx"/>
            <dgm:constr type="h" for="ch" forName="bgRectTx" refType="h" refFor="ch" refForName="bgRect" fact="0.3"/>
            <dgm:constr type="w" for="ch" forName="bgRectTx" refType="w" refFor="ch" refForName="bgRect" op="equ"/>
          </dgm:constrLst>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shape xmlns:r="http://schemas.openxmlformats.org/officeDocument/2006/relationships" type="rect" r:blip="" zOrderOff="-999" hideGeom="1">
              <dgm:adjLst/>
            </dgm:shape>
            <dgm:presOf axis="desOrSelf" ptType="node"/>
            <dgm:constrLst/>
            <dgm:ruleLst>
              <dgm:rule type="primFontSz" val="5" fact="NaN" max="NaN"/>
            </dgm:ruleLst>
          </dgm:layoutNode>
        </dgm:layoutNode>
        <dgm:choose name="Name42">
          <dgm:if name="Name43" axis="self" ptType="node" func="revPos" op="gte" val="2">
            <dgm:layoutNode name="spComp">
              <dgm:alg type="composite"/>
              <dgm:shape xmlns:r="http://schemas.openxmlformats.org/officeDocument/2006/relationships" r:blip="">
                <dgm:adjLst/>
              </dgm:shape>
              <dgm:presOf/>
              <dgm:constrLst>
                <dgm:constr type="userA"/>
                <dgm:constr type="userB"/>
                <dgm:constr type="l" for="ch" forName="hSp"/>
                <dgm:constr type="t" for="ch" forName="hSp"/>
                <dgm:constr type="w" for="ch" forName="hSp" refType="userB"/>
                <dgm:constr type="wOff" for="ch" forName="hSp" refType="userA" fact="-0.2"/>
              </dgm:constrLst>
              <dgm:ruleLst/>
              <dgm:layoutNode name="hSp">
                <dgm:alg type="sp"/>
                <dgm:shape xmlns:r="http://schemas.openxmlformats.org/officeDocument/2006/relationships" r:blip="">
                  <dgm:adjLst/>
                </dgm:shape>
                <dgm:presOf/>
                <dgm:constrLst/>
                <dgm:ruleLst/>
              </dgm:layoutNode>
            </dgm:layoutNode>
          </dgm:if>
          <dgm:else name="Name44"/>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99C"/>
    <w:rsid w:val="000C5D51"/>
    <w:rsid w:val="0029699C"/>
    <w:rsid w:val="00812CEF"/>
    <w:rsid w:val="00837C2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1EB55669FB14FD286C34DBDBE1A0995">
    <w:name w:val="71EB55669FB14FD286C34DBDBE1A0995"/>
    <w:rsid w:val="0029699C"/>
  </w:style>
  <w:style w:type="paragraph" w:customStyle="1" w:styleId="5481A8BA8D4F41BC9E9B91F6B9A0F0A2">
    <w:name w:val="5481A8BA8D4F41BC9E9B91F6B9A0F0A2"/>
    <w:rsid w:val="0029699C"/>
  </w:style>
  <w:style w:type="paragraph" w:customStyle="1" w:styleId="7E0E442B0B4346EBA8EC55D9285ECD99">
    <w:name w:val="7E0E442B0B4346EBA8EC55D9285ECD99"/>
    <w:rsid w:val="0029699C"/>
  </w:style>
  <w:style w:type="paragraph" w:customStyle="1" w:styleId="C23BBDBA3A384D19BBDF8EFCC54701DD">
    <w:name w:val="C23BBDBA3A384D19BBDF8EFCC54701DD"/>
    <w:rsid w:val="0029699C"/>
  </w:style>
  <w:style w:type="paragraph" w:customStyle="1" w:styleId="B5CA2BD6138D41A28869716164566707">
    <w:name w:val="B5CA2BD6138D41A28869716164566707"/>
    <w:rsid w:val="0029699C"/>
  </w:style>
  <w:style w:type="paragraph" w:customStyle="1" w:styleId="40225E8030944FF8A36F414F1B98070C">
    <w:name w:val="40225E8030944FF8A36F414F1B98070C"/>
    <w:rsid w:val="0029699C"/>
  </w:style>
  <w:style w:type="paragraph" w:customStyle="1" w:styleId="B2EAD029A73D4C13AC3167982B4BE352">
    <w:name w:val="B2EAD029A73D4C13AC3167982B4BE352"/>
    <w:rsid w:val="0029699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1EB55669FB14FD286C34DBDBE1A0995">
    <w:name w:val="71EB55669FB14FD286C34DBDBE1A0995"/>
    <w:rsid w:val="0029699C"/>
  </w:style>
  <w:style w:type="paragraph" w:customStyle="1" w:styleId="5481A8BA8D4F41BC9E9B91F6B9A0F0A2">
    <w:name w:val="5481A8BA8D4F41BC9E9B91F6B9A0F0A2"/>
    <w:rsid w:val="0029699C"/>
  </w:style>
  <w:style w:type="paragraph" w:customStyle="1" w:styleId="7E0E442B0B4346EBA8EC55D9285ECD99">
    <w:name w:val="7E0E442B0B4346EBA8EC55D9285ECD99"/>
    <w:rsid w:val="0029699C"/>
  </w:style>
  <w:style w:type="paragraph" w:customStyle="1" w:styleId="C23BBDBA3A384D19BBDF8EFCC54701DD">
    <w:name w:val="C23BBDBA3A384D19BBDF8EFCC54701DD"/>
    <w:rsid w:val="0029699C"/>
  </w:style>
  <w:style w:type="paragraph" w:customStyle="1" w:styleId="B5CA2BD6138D41A28869716164566707">
    <w:name w:val="B5CA2BD6138D41A28869716164566707"/>
    <w:rsid w:val="0029699C"/>
  </w:style>
  <w:style w:type="paragraph" w:customStyle="1" w:styleId="40225E8030944FF8A36F414F1B98070C">
    <w:name w:val="40225E8030944FF8A36F414F1B98070C"/>
    <w:rsid w:val="0029699C"/>
  </w:style>
  <w:style w:type="paragraph" w:customStyle="1" w:styleId="B2EAD029A73D4C13AC3167982B4BE352">
    <w:name w:val="B2EAD029A73D4C13AC3167982B4BE352"/>
    <w:rsid w:val="0029699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A426C1-7548-4D95-B426-9CA1DCA0E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7</Pages>
  <Words>1005</Words>
  <Characters>5430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[1]Ecology</vt:lpstr>
    </vt:vector>
  </TitlesOfParts>
  <Company/>
  <LinksUpToDate>false</LinksUpToDate>
  <CharactersWithSpaces>6423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[1]Ecology</dc:title>
  <dc:creator>marak</dc:creator>
  <cp:lastModifiedBy>marak</cp:lastModifiedBy>
  <cp:revision>9</cp:revision>
  <dcterms:created xsi:type="dcterms:W3CDTF">2018-03-26T16:25:00Z</dcterms:created>
  <dcterms:modified xsi:type="dcterms:W3CDTF">2018-03-26T20:49:00Z</dcterms:modified>
</cp:coreProperties>
</file>